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9D62D1">
        <w:rPr>
          <w:rFonts w:ascii="Cambria" w:eastAsia="Times New Roman" w:hAnsi="Cambria" w:cs="Arial"/>
          <w:b/>
          <w:lang w:eastAsia="ar-SA"/>
        </w:rPr>
        <w:t>6</w:t>
      </w:r>
      <w:r w:rsidR="00792151">
        <w:rPr>
          <w:rFonts w:ascii="Cambria" w:eastAsia="Times New Roman" w:hAnsi="Cambria" w:cs="Arial"/>
          <w:b/>
          <w:lang w:eastAsia="ar-SA"/>
        </w:rPr>
        <w:t>a</w:t>
      </w:r>
      <w:r w:rsidRPr="00BC6BBB">
        <w:rPr>
          <w:rFonts w:ascii="Cambria" w:eastAsia="Times New Roman" w:hAnsi="Cambria" w:cs="Arial"/>
          <w:b/>
          <w:lang w:eastAsia="ar-SA"/>
        </w:rPr>
        <w:t xml:space="preserve"> do SWZ</w:t>
      </w:r>
    </w:p>
    <w:p w:rsidR="004D4111"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rsidR="004D4111" w:rsidRPr="00F64EC0" w:rsidRDefault="004D4111">
      <w:pPr>
        <w:suppressAutoHyphens/>
        <w:spacing w:after="0" w:line="360" w:lineRule="auto"/>
        <w:jc w:val="center"/>
        <w:rPr>
          <w:rFonts w:ascii="Cambria" w:eastAsia="Times New Roman" w:hAnsi="Cambria" w:cs="Arial"/>
          <w:b/>
          <w:lang w:eastAsia="ar-SA"/>
        </w:rPr>
      </w:pPr>
    </w:p>
    <w:p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rsidR="004D4111" w:rsidRPr="00F64EC0" w:rsidRDefault="004D4111">
      <w:pPr>
        <w:suppressAutoHyphens/>
        <w:spacing w:after="0" w:line="240" w:lineRule="auto"/>
        <w:jc w:val="both"/>
        <w:rPr>
          <w:rFonts w:ascii="Cambria" w:eastAsia="Times New Roman" w:hAnsi="Cambria" w:cs="Arial"/>
          <w:lang w:eastAsia="ar-SA"/>
        </w:rPr>
      </w:pPr>
    </w:p>
    <w:p w:rsidR="004D4111" w:rsidRPr="00F64EC0" w:rsidRDefault="00307808">
      <w:pPr>
        <w:suppressAutoHyphens/>
        <w:spacing w:before="100" w:beforeAutospacing="1" w:after="100" w:afterAutospacing="1" w:line="240" w:lineRule="auto"/>
        <w:jc w:val="both"/>
        <w:rPr>
          <w:rFonts w:ascii="Cambria" w:eastAsia="Times New Roman" w:hAnsi="Cambria" w:cs="Times New Roman"/>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przetargu nieograniczonego zgodnie z przepisami ustawy z dnia </w:t>
      </w:r>
      <w:r w:rsidR="002E0B7B">
        <w:rPr>
          <w:rFonts w:ascii="Cambria" w:eastAsia="Times New Roman" w:hAnsi="Cambria" w:cs="Arial"/>
          <w:lang w:eastAsia="ar-SA"/>
        </w:rPr>
        <w:t>11 września</w:t>
      </w:r>
      <w:r w:rsidRPr="00F64EC0">
        <w:rPr>
          <w:rFonts w:ascii="Cambria" w:eastAsia="Times New Roman" w:hAnsi="Cambria" w:cs="Arial"/>
          <w:lang w:eastAsia="ar-SA"/>
        </w:rPr>
        <w:t xml:space="preserve"> 20</w:t>
      </w:r>
      <w:r w:rsidR="002E0B7B">
        <w:rPr>
          <w:rFonts w:ascii="Cambria" w:eastAsia="Times New Roman" w:hAnsi="Cambria" w:cs="Arial"/>
          <w:lang w:eastAsia="ar-SA"/>
        </w:rPr>
        <w:t>19</w:t>
      </w:r>
      <w:r w:rsidRPr="00F64EC0">
        <w:rPr>
          <w:rFonts w:ascii="Cambria" w:eastAsia="Times New Roman" w:hAnsi="Cambria" w:cs="Arial"/>
          <w:lang w:eastAsia="ar-SA"/>
        </w:rPr>
        <w:t xml:space="preserve">r. Prawo zamówień publicznych (tekst jedn.: </w:t>
      </w:r>
      <w:r w:rsidR="00FF4FC3">
        <w:rPr>
          <w:rFonts w:ascii="Cambria" w:hAnsi="Cambria"/>
        </w:rPr>
        <w:t>Dz. U. z 2021 r. poz. 1129</w:t>
      </w:r>
      <w:r w:rsidR="002E0B7B" w:rsidRPr="002E0B7B">
        <w:rPr>
          <w:rFonts w:ascii="Cambria" w:hAnsi="Cambria"/>
        </w:rPr>
        <w:t xml:space="preserve">, z </w:t>
      </w:r>
      <w:proofErr w:type="spellStart"/>
      <w:r w:rsidR="002E0B7B" w:rsidRPr="002E0B7B">
        <w:rPr>
          <w:rFonts w:ascii="Cambria" w:hAnsi="Cambria"/>
        </w:rPr>
        <w:t>późn</w:t>
      </w:r>
      <w:proofErr w:type="spellEnd"/>
      <w:r w:rsidR="002E0B7B" w:rsidRPr="002E0B7B">
        <w:rPr>
          <w:rFonts w:ascii="Cambria" w:hAnsi="Cambria"/>
        </w:rPr>
        <w:t>. zm.</w:t>
      </w:r>
      <w:r w:rsidRPr="00F64EC0">
        <w:rPr>
          <w:rFonts w:ascii="Cambria" w:eastAsia="Times New Roman" w:hAnsi="Cambria" w:cs="Arial"/>
          <w:lang w:eastAsia="ar-SA"/>
        </w:rPr>
        <w:t xml:space="preserve"> – dalej: ,,PZP”) pn. </w:t>
      </w:r>
      <w:r w:rsidR="00E73650" w:rsidRPr="00F64EC0">
        <w:rPr>
          <w:rFonts w:ascii="Cambria" w:eastAsia="Times New Roman" w:hAnsi="Cambria" w:cs="Arial"/>
          <w:b/>
          <w:i/>
          <w:lang w:eastAsia="ar-SA"/>
        </w:rPr>
        <w:t>„</w:t>
      </w:r>
      <w:r w:rsidR="00E73650">
        <w:rPr>
          <w:rFonts w:ascii="Cambria" w:eastAsia="Times New Roman" w:hAnsi="Cambria" w:cs="Times New Roman"/>
          <w:b/>
          <w:i/>
          <w:lang w:eastAsia="ar-SA"/>
        </w:rPr>
        <w:t xml:space="preserve">Wykonanie projektu planu urządzania lasu na okres 2024 – 2033 dla </w:t>
      </w:r>
      <w:bookmarkStart w:id="0" w:name="_GoBack"/>
      <w:r w:rsidR="00E73650">
        <w:rPr>
          <w:rFonts w:ascii="Cambria" w:eastAsia="Times New Roman" w:hAnsi="Cambria" w:cs="Times New Roman"/>
          <w:b/>
          <w:i/>
          <w:lang w:eastAsia="ar-SA"/>
        </w:rPr>
        <w:t>Nadleś</w:t>
      </w:r>
      <w:bookmarkEnd w:id="0"/>
      <w:r w:rsidR="00E73650">
        <w:rPr>
          <w:rFonts w:ascii="Cambria" w:eastAsia="Times New Roman" w:hAnsi="Cambria" w:cs="Times New Roman"/>
          <w:b/>
          <w:i/>
          <w:lang w:eastAsia="ar-SA"/>
        </w:rPr>
        <w:t xml:space="preserve">nictwa Pułtusk wraz z prognozą oddziaływania planu na środowisko oraz wykonanie opracowań fitosocjologicznych wraz aktualizacją siedlisk przyrodniczych dla lasów Nadleśnictw: Mińsk, Siedlce, Sokołów, Ostrów Mazowiecka” - część II </w:t>
      </w:r>
      <w:r w:rsidR="00E73650" w:rsidRPr="00F64EC0">
        <w:rPr>
          <w:rFonts w:ascii="Cambria" w:eastAsia="Times New Roman" w:hAnsi="Cambria" w:cs="Times New Roman"/>
          <w:b/>
          <w:i/>
          <w:lang w:eastAsia="ar-SA"/>
        </w:rPr>
        <w:t>zamówienia</w:t>
      </w:r>
      <w:r w:rsidR="00E73650" w:rsidRPr="00F64EC0">
        <w:rPr>
          <w:rFonts w:ascii="Cambria" w:eastAsia="Times New Roman" w:hAnsi="Cambria" w:cs="Arial"/>
          <w:b/>
          <w:i/>
          <w:lang w:eastAsia="ar-SA"/>
        </w:rPr>
        <w:t xml:space="preserve"> </w:t>
      </w:r>
      <w:r w:rsidRPr="00F64EC0">
        <w:rPr>
          <w:rFonts w:ascii="Cambria" w:eastAsia="Times New Roman" w:hAnsi="Cambria" w:cs="Arial"/>
          <w:lang w:eastAsia="ar-SA"/>
        </w:rPr>
        <w:t>(dalej: „Przetarg"), została zawarta umowa (dalej: „Umowa”) następującej treści:</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t xml:space="preserve">Zamawiający zleca, a Wykonawca zobowiązuje się do </w:t>
      </w:r>
      <w:r w:rsidR="009D62D1" w:rsidRPr="002753A3">
        <w:rPr>
          <w:rFonts w:ascii="Cambria" w:hAnsi="Cambria"/>
          <w:bCs/>
          <w:iCs/>
        </w:rPr>
        <w:t>wykonania opracowania fitosocjologicznego wraz z aktualizacją siedlisk przyr</w:t>
      </w:r>
      <w:r w:rsidR="00E73650">
        <w:rPr>
          <w:rFonts w:ascii="Cambria" w:hAnsi="Cambria"/>
          <w:bCs/>
          <w:iCs/>
        </w:rPr>
        <w:t xml:space="preserve">odniczych dla Nadleśnictwa </w:t>
      </w:r>
      <w:r w:rsidR="00792151">
        <w:rPr>
          <w:rFonts w:ascii="Cambria" w:hAnsi="Cambria"/>
          <w:bCs/>
          <w:iCs/>
        </w:rPr>
        <w:t xml:space="preserve">Mińsk </w:t>
      </w:r>
      <w:r w:rsidR="005C6236">
        <w:rPr>
          <w:rFonts w:ascii="Cambria" w:eastAsia="Times New Roman" w:hAnsi="Cambria" w:cs="Arial"/>
          <w:lang w:eastAsia="ar-SA"/>
        </w:rPr>
        <w:t>o </w:t>
      </w:r>
      <w:r w:rsidRPr="002753A3">
        <w:rPr>
          <w:rFonts w:ascii="Cambria" w:eastAsia="Times New Roman" w:hAnsi="Cambria" w:cs="Arial"/>
          <w:lang w:eastAsia="ar-SA"/>
        </w:rPr>
        <w:t xml:space="preserve">powierzchni ogólnej </w:t>
      </w:r>
      <w:r w:rsidR="00792151">
        <w:rPr>
          <w:rFonts w:ascii="Cambria" w:hAnsi="Cambria"/>
        </w:rPr>
        <w:t>9 274 ha</w:t>
      </w:r>
      <w:r w:rsidR="009D62D1" w:rsidRPr="002753A3">
        <w:rPr>
          <w:rFonts w:ascii="Cambria" w:eastAsia="Times New Roman" w:hAnsi="Cambria" w:cs="Arial"/>
          <w:lang w:eastAsia="ar-SA"/>
        </w:rPr>
        <w:t xml:space="preserve"> gruntów leśnych</w:t>
      </w:r>
      <w:r w:rsidRPr="002753A3">
        <w:rPr>
          <w:rFonts w:ascii="Cambria" w:eastAsia="Times New Roman" w:hAnsi="Cambria" w:cs="Arial"/>
          <w:lang w:eastAsia="ar-SA"/>
        </w:rPr>
        <w:t xml:space="preserve"> (dalej: ,,Przedmiot Umowy”).</w:t>
      </w:r>
      <w:r w:rsidR="002E08A4" w:rsidRPr="002753A3">
        <w:rPr>
          <w:rFonts w:ascii="Cambria" w:eastAsia="Times New Roman" w:hAnsi="Cambria" w:cs="Arial"/>
          <w:lang w:eastAsia="ar-SA"/>
        </w:rPr>
        <w:t xml:space="preserve"> </w:t>
      </w:r>
      <w:r w:rsidR="002E08A4" w:rsidRPr="002E0B7B">
        <w:rPr>
          <w:rFonts w:ascii="Cambria" w:hAnsi="Cambria"/>
        </w:rPr>
        <w:t xml:space="preserve">Zamawiający </w:t>
      </w:r>
      <w:r w:rsidR="002E08A4" w:rsidRPr="002E0B7B">
        <w:rPr>
          <w:rFonts w:ascii="Cambria" w:hAnsi="Cambria"/>
        </w:rPr>
        <w:lastRenderedPageBreak/>
        <w:t xml:space="preserve">zastrzega sobie możliwość </w:t>
      </w:r>
      <w:r w:rsidR="002E08A4" w:rsidRPr="005C6236">
        <w:rPr>
          <w:rFonts w:ascii="Cambria" w:hAnsi="Cambria"/>
        </w:rPr>
        <w:t>zmiany (+/-) do 100 ha</w:t>
      </w:r>
      <w:r w:rsidR="002E08A4" w:rsidRPr="002E0B7B">
        <w:rPr>
          <w:rFonts w:ascii="Cambria" w:hAnsi="Cambria"/>
        </w:rPr>
        <w:t xml:space="preserve"> w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Szczegółowy zakres rzeczowy czynności składających się na Przedmiot Umowy określony</w:t>
      </w:r>
      <w:r w:rsidR="001A6787">
        <w:rPr>
          <w:rFonts w:ascii="Cambria" w:eastAsia="Times New Roman" w:hAnsi="Cambria" w:cs="Arial"/>
          <w:lang w:eastAsia="ar-SA"/>
        </w:rPr>
        <w:t xml:space="preserve"> został w specyfikacji</w:t>
      </w:r>
      <w:r w:rsidRPr="00F64EC0">
        <w:rPr>
          <w:rFonts w:ascii="Cambria" w:eastAsia="Times New Roman" w:hAnsi="Cambria" w:cs="Arial"/>
          <w:lang w:eastAsia="ar-SA"/>
        </w:rPr>
        <w:t xml:space="preserve"> warunków zamów</w:t>
      </w:r>
      <w:r w:rsidR="002E0B7B">
        <w:rPr>
          <w:rFonts w:ascii="Cambria" w:eastAsia="Times New Roman" w:hAnsi="Cambria" w:cs="Arial"/>
          <w:lang w:eastAsia="ar-SA"/>
        </w:rPr>
        <w:t>ienia dla Przetargu (dalej: ,,S</w:t>
      </w:r>
      <w:r w:rsidRPr="00F64EC0">
        <w:rPr>
          <w:rFonts w:ascii="Cambria" w:eastAsia="Times New Roman" w:hAnsi="Cambria" w:cs="Arial"/>
          <w:lang w:eastAsia="ar-SA"/>
        </w:rPr>
        <w:t>WZ”) stanowiącej Załącznik nr 1 do Umowy.</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wykonać Przedmiot Umowy zgodnie z ofertą, złożoną </w:t>
      </w:r>
      <w:r w:rsidRPr="00F64EC0">
        <w:rPr>
          <w:rFonts w:ascii="Cambria" w:eastAsia="Times New Roman" w:hAnsi="Cambria" w:cs="Arial"/>
          <w:lang w:eastAsia="ar-SA"/>
        </w:rPr>
        <w:br/>
        <w:t>w Przetargu stanowiącą Załącznik nr 2 do Umowy, obowiązującymi przepisami, normami, a także na warunkach ustalonych w SWZ i Umowie. W ramach swojego zobowiązania Wykonawca w szczególności zapewni wykonanie Przedmiotu Umowy przy pomocy wykwalifikowanej kadry posiadającej niezbędną wiedzę i doświadczenie do wykonywania prac wchodzących w skład Przedmiotu Umowy.</w:t>
      </w:r>
    </w:p>
    <w:p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307808" w:rsidRPr="00F64EC0">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307808" w:rsidRPr="00F64EC0">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rsidR="004D4111"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Jeżeli w trakcie realizacji Umowy dojdzie do zmiany przepisów dotyczących Przedmiotu Umowy, Wykonawca zobowiązany będzie wykonać Przedmiot Umowy zgodnie z nowo</w:t>
      </w:r>
      <w:r w:rsidR="002E0B7B">
        <w:rPr>
          <w:rFonts w:ascii="Cambria" w:eastAsia="Times New Roman" w:hAnsi="Cambria" w:cs="Arial"/>
          <w:lang w:eastAsia="ar-SA"/>
        </w:rPr>
        <w:t xml:space="preserve"> </w:t>
      </w:r>
      <w:r w:rsidRPr="00F64EC0">
        <w:rPr>
          <w:rFonts w:ascii="Cambria" w:eastAsia="Times New Roman" w:hAnsi="Cambria" w:cs="Arial"/>
          <w:lang w:eastAsia="ar-SA"/>
        </w:rPr>
        <w:t>obowiązującymi przepisami.</w:t>
      </w:r>
    </w:p>
    <w:p w:rsidR="00BE4282" w:rsidRPr="001F09CC" w:rsidRDefault="00BE4282">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6.</w:t>
      </w:r>
      <w:r>
        <w:rPr>
          <w:rFonts w:ascii="Cambria" w:eastAsia="Times New Roman" w:hAnsi="Cambria" w:cs="Arial"/>
          <w:lang w:eastAsia="ar-SA"/>
        </w:rPr>
        <w:tab/>
      </w:r>
      <w:r w:rsidRPr="001F09CC">
        <w:rPr>
          <w:rFonts w:ascii="Cambria" w:eastAsia="Times New Roman" w:hAnsi="Cambria" w:cs="Arial"/>
          <w:lang w:eastAsia="ar-SA"/>
        </w:rPr>
        <w:t xml:space="preserve">Wykonawca </w:t>
      </w:r>
      <w:r w:rsidRPr="001F09CC">
        <w:rPr>
          <w:rFonts w:ascii="Cambria" w:hAnsi="Cambria" w:cs="Arial"/>
        </w:rPr>
        <w:t>zapewni udział</w:t>
      </w:r>
      <w:r w:rsidRPr="0038380A">
        <w:rPr>
          <w:rFonts w:ascii="Cambria" w:hAnsi="Cambria" w:cs="Arial"/>
        </w:rPr>
        <w:t>, co najmniej dwóch konsultantów naukowych z dziedziny fitosocjologii leśnej (nie mających powiązań z wykonawcą, legitymujących się minimum stopniem naukowym doktora)</w:t>
      </w:r>
      <w:r w:rsidRPr="001F09CC">
        <w:rPr>
          <w:rFonts w:ascii="Cambria" w:hAnsi="Cambria" w:cs="Arial"/>
        </w:rPr>
        <w:t xml:space="preserve"> w celu zapewnienia bieżącej weryfikacji realizowanego zamówienia pod kątem naukowym. Propozycje składu osobowego zespołu konsultantów Wykonawca przedłoży Zamawiającemu do akceptacji w terminie 30 dni od dnia podpisania umowy. Koszty pracy w/w zespołu są po stronie Wykonawcy.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p>
    <w:p w:rsidR="004D4111" w:rsidRPr="00F64EC0" w:rsidRDefault="00307808" w:rsidP="001D351C">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F64EC0">
        <w:rPr>
          <w:rFonts w:ascii="Cambria" w:hAnsi="Cambria" w:cs="Arial"/>
        </w:rPr>
        <w:t>1.</w:t>
      </w:r>
      <w:r w:rsidRPr="00F64EC0">
        <w:rPr>
          <w:rFonts w:ascii="Cambria" w:hAnsi="Cambria" w:cs="Arial"/>
        </w:rPr>
        <w:tab/>
      </w:r>
      <w:r w:rsidR="00B51053" w:rsidRPr="00F64EC0">
        <w:rPr>
          <w:rFonts w:ascii="Cambria" w:eastAsia="Times New Roman" w:hAnsi="Cambria" w:cs="Arial"/>
          <w:lang w:eastAsia="ar-SA"/>
        </w:rPr>
        <w:t xml:space="preserve">Zamawiający zastrzega obowiązek osobistego wykonania przez Wykonawcę </w:t>
      </w:r>
      <w:r w:rsidR="00B51053">
        <w:rPr>
          <w:rFonts w:ascii="Cambria" w:eastAsia="Times New Roman" w:hAnsi="Cambria" w:cs="Arial"/>
          <w:lang w:eastAsia="ar-SA"/>
        </w:rPr>
        <w:t>całości przedmiotu zamówienia z w</w:t>
      </w:r>
      <w:r w:rsidR="00BE4282">
        <w:rPr>
          <w:rFonts w:ascii="Cambria" w:eastAsia="Times New Roman" w:hAnsi="Cambria" w:cs="Arial"/>
          <w:lang w:eastAsia="ar-SA"/>
        </w:rPr>
        <w:t>yjątkiem prac introligatorskich</w:t>
      </w:r>
      <w:r w:rsidR="00AB7018">
        <w:rPr>
          <w:rFonts w:ascii="Cambria" w:eastAsia="Times New Roman" w:hAnsi="Cambria" w:cs="Arial"/>
          <w:lang w:eastAsia="ar-SA"/>
        </w:rPr>
        <w:t>.</w:t>
      </w:r>
    </w:p>
    <w:p w:rsidR="004D4111" w:rsidRPr="00F64EC0" w:rsidRDefault="000B7B2D" w:rsidP="00A964AC">
      <w:pPr>
        <w:tabs>
          <w:tab w:val="left" w:pos="360"/>
        </w:tabs>
        <w:suppressAutoHyphens/>
        <w:spacing w:before="100" w:beforeAutospacing="1" w:after="100" w:afterAutospacing="1" w:line="240" w:lineRule="auto"/>
        <w:ind w:left="425" w:hanging="425"/>
        <w:jc w:val="both"/>
        <w:rPr>
          <w:rFonts w:ascii="Cambria" w:eastAsia="Times New Roman" w:hAnsi="Cambria" w:cs="Arial"/>
          <w:lang w:eastAsia="ar-SA"/>
        </w:rPr>
      </w:pPr>
      <w:r>
        <w:rPr>
          <w:rFonts w:ascii="Cambria" w:eastAsia="Times New Roman" w:hAnsi="Cambria" w:cs="Arial"/>
          <w:lang w:eastAsia="ar-SA"/>
        </w:rPr>
        <w:t>2</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r>
      <w:r w:rsidR="00307808" w:rsidRPr="00F64EC0">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rsidR="004D4111" w:rsidRPr="00F64EC0" w:rsidRDefault="000B7B2D">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w jakim Zamawiający, na podstawie art. 9</w:t>
      </w:r>
      <w:r w:rsidR="002E0B7B">
        <w:rPr>
          <w:rFonts w:ascii="Cambria" w:eastAsia="Times New Roman" w:hAnsi="Cambria" w:cs="Arial"/>
          <w:lang w:eastAsia="ar-SA"/>
        </w:rPr>
        <w:t>5</w:t>
      </w:r>
      <w:r w:rsidRPr="00F64EC0">
        <w:rPr>
          <w:rFonts w:ascii="Cambria" w:eastAsia="Times New Roman" w:hAnsi="Cambria" w:cs="Arial"/>
          <w:lang w:eastAsia="ar-SA"/>
        </w:rPr>
        <w:t xml:space="preserve"> ust. </w:t>
      </w:r>
      <w:r w:rsidR="002E0B7B">
        <w:rPr>
          <w:rFonts w:ascii="Cambria" w:eastAsia="Times New Roman" w:hAnsi="Cambria" w:cs="Arial"/>
          <w:lang w:eastAsia="ar-SA"/>
        </w:rPr>
        <w:t>1</w:t>
      </w:r>
      <w:r w:rsidRPr="00F64EC0">
        <w:rPr>
          <w:rFonts w:ascii="Cambria" w:eastAsia="Times New Roman" w:hAnsi="Cambria" w:cs="Arial"/>
          <w:lang w:eastAsia="ar-SA"/>
        </w:rPr>
        <w:t xml:space="preserve"> PZP określił w SWZ wymagania zatrudn</w:t>
      </w:r>
      <w:r w:rsidR="00A964AC">
        <w:rPr>
          <w:rFonts w:ascii="Cambria" w:eastAsia="Times New Roman" w:hAnsi="Cambria" w:cs="Arial"/>
          <w:lang w:eastAsia="ar-SA"/>
        </w:rPr>
        <w:t xml:space="preserve">ienia przez wykonawcę </w:t>
      </w:r>
      <w:r w:rsidRPr="00F64EC0">
        <w:rPr>
          <w:rFonts w:ascii="Cambria" w:eastAsia="Times New Roman" w:hAnsi="Cambria" w:cs="Arial"/>
          <w:lang w:eastAsia="ar-SA"/>
        </w:rPr>
        <w:t xml:space="preserve">na podstawie umowy o pracę osób </w:t>
      </w:r>
      <w:r w:rsidRPr="00F64EC0">
        <w:rPr>
          <w:rFonts w:ascii="Cambria" w:eastAsia="Times New Roman" w:hAnsi="Cambria" w:cs="Arial"/>
          <w:lang w:eastAsia="ar-SA"/>
        </w:rPr>
        <w:lastRenderedPageBreak/>
        <w:t>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zm.), Wykonawca gwarantuje Zamawiającemu, że osoby wykonujące te czynności</w:t>
      </w:r>
      <w:r w:rsidR="001A6787">
        <w:rPr>
          <w:rFonts w:ascii="Arial" w:hAnsi="Arial" w:cs="Arial"/>
        </w:rPr>
        <w:t xml:space="preserve"> </w:t>
      </w:r>
      <w:r w:rsidRPr="00F64EC0">
        <w:rPr>
          <w:rFonts w:ascii="Cambria" w:eastAsia="Times New Roman" w:hAnsi="Cambria" w:cs="Arial"/>
          <w:lang w:eastAsia="ar-SA"/>
        </w:rPr>
        <w:t>będą zatrudnione na podstawie umowy o pr</w:t>
      </w:r>
      <w:r w:rsidR="00A964AC">
        <w:rPr>
          <w:rFonts w:ascii="Cambria" w:eastAsia="Times New Roman" w:hAnsi="Cambria" w:cs="Arial"/>
          <w:lang w:eastAsia="ar-SA"/>
        </w:rPr>
        <w:t>acę w rozumieniu Kodeksu pracy.</w:t>
      </w:r>
      <w:r w:rsidR="001A6787">
        <w:rPr>
          <w:rFonts w:ascii="Cambria" w:eastAsia="Times New Roman" w:hAnsi="Cambria" w:cs="Arial"/>
          <w:lang w:eastAsia="ar-SA"/>
        </w:rPr>
        <w:t xml:space="preserve"> </w:t>
      </w:r>
      <w:r w:rsidR="001A6787" w:rsidRPr="001F09CC">
        <w:rPr>
          <w:rFonts w:ascii="Cambria" w:eastAsia="Times New Roman" w:hAnsi="Cambria" w:cs="Arial"/>
          <w:lang w:eastAsia="ar-SA"/>
        </w:rPr>
        <w:t xml:space="preserve">Powyższe nie dotyczy zespołu niezależnych konsultantów naukowych, o którym mowa w § 1 ust. 6. </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t>3.</w:t>
      </w:r>
      <w:r w:rsidRPr="00F64EC0">
        <w:rPr>
          <w:rFonts w:ascii="Cambria" w:hAnsi="Cambria"/>
        </w:rPr>
        <w:tab/>
      </w:r>
      <w:r w:rsidRPr="00F64EC0">
        <w:rPr>
          <w:rFonts w:ascii="Cambria" w:eastAsia="Times New Roman" w:hAnsi="Cambria"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rsidR="004D4111" w:rsidRPr="00F64EC0" w:rsidRDefault="00307808">
      <w:pPr>
        <w:tabs>
          <w:tab w:val="left" w:pos="2127"/>
        </w:tabs>
        <w:spacing w:before="120"/>
        <w:ind w:left="993" w:hanging="567"/>
        <w:jc w:val="both"/>
        <w:rPr>
          <w:rFonts w:ascii="Cambria" w:hAnsi="Cambria" w:cs="Arial"/>
        </w:rPr>
      </w:pPr>
      <w:r w:rsidRPr="00F64EC0">
        <w:rPr>
          <w:rFonts w:ascii="Cambria" w:hAnsi="Cambria" w:cs="Arial"/>
        </w:rPr>
        <w:t>1)</w:t>
      </w:r>
      <w:r w:rsidRPr="00F64EC0">
        <w:rPr>
          <w:rFonts w:ascii="Cambria" w:hAnsi="Cambria" w:cs="Arial"/>
        </w:rPr>
        <w:tab/>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307808">
      <w:pPr>
        <w:tabs>
          <w:tab w:val="left" w:pos="993"/>
          <w:tab w:val="left" w:pos="2127"/>
        </w:tabs>
        <w:spacing w:after="0" w:line="240" w:lineRule="auto"/>
        <w:ind w:left="993" w:hanging="567"/>
        <w:jc w:val="both"/>
        <w:rPr>
          <w:rFonts w:ascii="Cambria" w:hAnsi="Cambria" w:cs="Arial"/>
        </w:rPr>
      </w:pPr>
      <w:r w:rsidRPr="00F64EC0">
        <w:rPr>
          <w:rFonts w:ascii="Cambria" w:hAnsi="Cambria" w:cs="Arial"/>
        </w:rPr>
        <w:t>2)</w:t>
      </w:r>
      <w:r w:rsidRPr="00F64EC0">
        <w:rPr>
          <w:rFonts w:ascii="Cambria" w:hAnsi="Cambria" w:cs="Arial"/>
        </w:rPr>
        <w:tab/>
        <w:t>poświadczoną za zgodność z oryginałe</w:t>
      </w:r>
      <w:r w:rsidR="00A964AC">
        <w:rPr>
          <w:rFonts w:ascii="Cambria" w:hAnsi="Cambria" w:cs="Arial"/>
        </w:rPr>
        <w:t xml:space="preserve">m odpowiednio przez Wykonawcę </w:t>
      </w:r>
      <w:r w:rsidRPr="00F64EC0">
        <w:rPr>
          <w:rFonts w:ascii="Cambria" w:hAnsi="Cambria" w:cs="Arial"/>
        </w:rPr>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4D4111" w:rsidRPr="00F64EC0" w:rsidRDefault="004D4111">
      <w:pPr>
        <w:tabs>
          <w:tab w:val="left" w:pos="408"/>
          <w:tab w:val="left" w:pos="1134"/>
          <w:tab w:val="left" w:pos="2127"/>
        </w:tabs>
        <w:autoSpaceDE w:val="0"/>
        <w:autoSpaceDN w:val="0"/>
        <w:adjustRightInd w:val="0"/>
        <w:spacing w:after="0" w:line="240" w:lineRule="auto"/>
        <w:ind w:left="408" w:hanging="2410"/>
        <w:jc w:val="both"/>
        <w:rPr>
          <w:rFonts w:ascii="Cambria" w:hAnsi="Cambria" w:cs="Arial"/>
        </w:rPr>
      </w:pPr>
    </w:p>
    <w:p w:rsidR="004D4111" w:rsidRPr="00F64EC0" w:rsidRDefault="00307808">
      <w:pPr>
        <w:pStyle w:val="Akapitzlist"/>
        <w:spacing w:after="0" w:line="240" w:lineRule="auto"/>
        <w:ind w:left="993" w:hanging="567"/>
        <w:jc w:val="both"/>
        <w:rPr>
          <w:rFonts w:ascii="Cambria" w:hAnsi="Cambria"/>
        </w:rPr>
      </w:pPr>
      <w:r w:rsidRPr="00F64EC0">
        <w:rPr>
          <w:rFonts w:ascii="Cambria" w:hAnsi="Cambria" w:cs="Arial"/>
        </w:rPr>
        <w:t>3)</w:t>
      </w:r>
      <w:r w:rsidRPr="00F64EC0">
        <w:rPr>
          <w:rFonts w:ascii="Cambria" w:hAnsi="Cambria" w:cs="Aria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64EC0">
        <w:rPr>
          <w:rFonts w:ascii="Cambria" w:hAnsi="Cambria" w:cs="Arial"/>
        </w:rPr>
        <w:t>anonimizacji</w:t>
      </w:r>
      <w:proofErr w:type="spellEnd"/>
      <w:r w:rsidRPr="00F64EC0">
        <w:rPr>
          <w:rFonts w:ascii="Cambria" w:hAnsi="Cambria" w:cs="Arial"/>
        </w:rPr>
        <w:t>.</w:t>
      </w:r>
    </w:p>
    <w:p w:rsidR="004D4111" w:rsidRPr="00F64EC0" w:rsidRDefault="00307808">
      <w:pPr>
        <w:suppressAutoHyphens/>
        <w:spacing w:before="120" w:after="0" w:line="240" w:lineRule="auto"/>
        <w:ind w:left="426"/>
        <w:jc w:val="both"/>
        <w:rPr>
          <w:rFonts w:ascii="Cambria" w:eastAsia="Times New Roman" w:hAnsi="Cambria" w:cs="Times New Roman"/>
          <w:lang w:eastAsia="pl-PL"/>
        </w:rPr>
      </w:pPr>
      <w:r w:rsidRPr="00F64EC0">
        <w:rPr>
          <w:rFonts w:ascii="Cambria" w:eastAsia="Times New Roman" w:hAnsi="Cambria" w:cs="Times New Roman"/>
          <w:lang w:eastAsia="pl-PL"/>
        </w:rPr>
        <w:t>-</w:t>
      </w:r>
      <w:r w:rsidRPr="00F64EC0">
        <w:rPr>
          <w:rFonts w:ascii="Cambria" w:eastAsia="Times New Roman" w:hAnsi="Cambria" w:cs="Times New Roman"/>
          <w:lang w:eastAsia="pl-PL"/>
        </w:rPr>
        <w:tab/>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rsidR="004D4111" w:rsidRPr="00F64EC0" w:rsidRDefault="00307808">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eastAsia="Times New Roman" w:hAnsi="Cambria" w:cs="Times New Roman"/>
          <w:lang w:eastAsia="ar-SA"/>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rsidR="004D4111" w:rsidRPr="00F64EC0" w:rsidRDefault="00307808">
      <w:p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hAnsi="Cambria"/>
        </w:rPr>
        <w:t>5.</w:t>
      </w:r>
      <w:r w:rsidRPr="00F64EC0">
        <w:rPr>
          <w:rFonts w:ascii="Cambria" w:hAnsi="Cambria"/>
        </w:rPr>
        <w:tab/>
        <w:t xml:space="preserve">W przypadku wątpliwości co do przestrzegania przepisów prawa pracy przez Wykonawcę lub podwykonawcę, </w:t>
      </w:r>
      <w:r w:rsidR="002E0B7B">
        <w:rPr>
          <w:rFonts w:ascii="Cambria" w:hAnsi="Cambria"/>
        </w:rPr>
        <w:t>Z</w:t>
      </w:r>
      <w:r w:rsidRPr="00F64EC0">
        <w:rPr>
          <w:rFonts w:ascii="Cambria" w:hAnsi="Cambria"/>
        </w:rPr>
        <w:t>amawiający może zwrócić się o przeprowadzenie kontroli przez Państwową Inspekcję Pracy.</w:t>
      </w:r>
    </w:p>
    <w:p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takie samo wykształcenie, doświadczenie i</w:t>
      </w:r>
      <w:r w:rsidR="002E0B7B">
        <w:rPr>
          <w:rFonts w:ascii="Cambria" w:eastAsia="Times New Roman" w:hAnsi="Cambria" w:cs="Arial"/>
          <w:shd w:val="clear" w:color="auto" w:fill="FFFFFF"/>
          <w:lang w:eastAsia="ar-SA"/>
        </w:rPr>
        <w:t xml:space="preserve"> kwalifikacje, jak wymagane w S</w:t>
      </w:r>
      <w:r w:rsidRPr="00F64EC0">
        <w:rPr>
          <w:rFonts w:ascii="Cambria" w:eastAsia="Times New Roman" w:hAnsi="Cambria" w:cs="Arial"/>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eastAsia="Times New Roman" w:hAnsi="Cambria" w:cs="Arial"/>
          <w:lang w:eastAsia="ar-SA"/>
        </w:rPr>
        <w:t xml:space="preserve"> </w:t>
      </w:r>
    </w:p>
    <w:p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lastRenderedPageBreak/>
        <w:t>7.</w:t>
      </w:r>
      <w:r w:rsidRPr="00F64EC0">
        <w:rPr>
          <w:rFonts w:ascii="Cambria" w:hAnsi="Cambria"/>
        </w:rPr>
        <w:tab/>
      </w:r>
      <w:r w:rsidRPr="00734D71">
        <w:rPr>
          <w:rFonts w:ascii="Cambria" w:hAnsi="Cambria"/>
        </w:rPr>
        <w:t>Jeżeli W</w:t>
      </w:r>
      <w:r w:rsidR="002E0B7B" w:rsidRPr="00734D71">
        <w:rPr>
          <w:rFonts w:ascii="Cambria" w:hAnsi="Cambria"/>
        </w:rPr>
        <w:t>ykonawca w ramach opisanego w S</w:t>
      </w:r>
      <w:r w:rsidRPr="00734D71">
        <w:rPr>
          <w:rFonts w:ascii="Cambria" w:hAnsi="Cambria"/>
        </w:rPr>
        <w:t>WZ kryterium „Doświadczenie osób wyznaczonych do realizacji prac urządzeniowych” wskazał do realizacji zamówienia osoby posiadające większe doświadcz</w:t>
      </w:r>
      <w:r w:rsidR="002E0B7B" w:rsidRPr="00734D71">
        <w:rPr>
          <w:rFonts w:ascii="Cambria" w:hAnsi="Cambria"/>
        </w:rPr>
        <w:t>enie niż minimalne wymagane w S</w:t>
      </w:r>
      <w:r w:rsidRPr="00734D71">
        <w:rPr>
          <w:rFonts w:ascii="Cambria" w:hAnsi="Cambria"/>
        </w:rPr>
        <w:t>WZ, za co uzyskał punkty w tym kryterium, to wówczas przez cały okres realizacji Przedmiotu Umowy zobowiązany jest realizować Przedmiot Umowy przy pomocy tych osób. Wykonawca może zmienić w trakcie realizacji Przedmiotu Umowy osoby wskazane w Ofercie, jednakże nowa osoba nie może mieć doświadczenia w mniejszej</w:t>
      </w:r>
      <w:r w:rsidR="00117A60">
        <w:rPr>
          <w:rFonts w:ascii="Cambria" w:hAnsi="Cambria"/>
        </w:rPr>
        <w:t xml:space="preserve"> liczbie</w:t>
      </w:r>
      <w:r w:rsidRPr="00734D71">
        <w:rPr>
          <w:rFonts w:ascii="Cambria" w:hAnsi="Cambria"/>
        </w:rPr>
        <w:t xml:space="preserve"> </w:t>
      </w:r>
      <w:r w:rsidR="00734D71" w:rsidRPr="00734D71">
        <w:rPr>
          <w:rFonts w:ascii="Cambria" w:hAnsi="Cambria"/>
        </w:rPr>
        <w:t xml:space="preserve">wykonanych terenowych prac fitosocjologicznych dla 1 wielkopowierzchniowego (min. 5 tys. ha) opracowania fitosocjologicznego dla gospodarki leśnej, </w:t>
      </w:r>
      <w:r w:rsidRPr="00734D71">
        <w:rPr>
          <w:rFonts w:ascii="Cambria" w:hAnsi="Cambria"/>
        </w:rPr>
        <w:t>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hAnsi="Cambria"/>
        </w:rPr>
        <w:t xml:space="preserve"> </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następujące terminy realizacji Przedmiotu Umowy:</w:t>
      </w:r>
    </w:p>
    <w:p w:rsidR="004D4111" w:rsidRPr="00F64EC0" w:rsidRDefault="00307808">
      <w:pPr>
        <w:tabs>
          <w:tab w:val="left" w:pos="993"/>
        </w:tabs>
        <w:suppressAutoHyphens/>
        <w:spacing w:before="100" w:beforeAutospacing="1" w:after="100" w:afterAutospacing="1" w:line="240" w:lineRule="auto"/>
        <w:ind w:left="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Rozpoczęcie realizacji Przedmiotu Umowy – od dnia zawarcia Umowy.</w:t>
      </w:r>
    </w:p>
    <w:p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Pr="00F64EC0">
        <w:rPr>
          <w:rFonts w:ascii="Cambria" w:eastAsia="Times New Roman" w:hAnsi="Cambria" w:cs="Arial"/>
          <w:lang w:eastAsia="ar-SA"/>
        </w:rPr>
        <w:tab/>
        <w:t>Wymagane terminy realizacji poszczególnych etapów Przedmiot</w:t>
      </w:r>
      <w:r w:rsidR="00AB7018">
        <w:rPr>
          <w:rFonts w:ascii="Cambria" w:eastAsia="Times New Roman" w:hAnsi="Cambria" w:cs="Arial"/>
          <w:lang w:eastAsia="ar-SA"/>
        </w:rPr>
        <w:t>u</w:t>
      </w:r>
      <w:r w:rsidRPr="00F64EC0">
        <w:rPr>
          <w:rFonts w:ascii="Cambria" w:eastAsia="Times New Roman" w:hAnsi="Cambria" w:cs="Arial"/>
          <w:lang w:eastAsia="ar-SA"/>
        </w:rPr>
        <w:t xml:space="preserve"> Umowy określono w harmonogramie </w:t>
      </w:r>
      <w:r w:rsidR="00BC6BBB">
        <w:rPr>
          <w:rFonts w:ascii="Cambria" w:eastAsia="Times New Roman" w:hAnsi="Cambria" w:cs="Arial"/>
          <w:lang w:eastAsia="ar-SA"/>
        </w:rPr>
        <w:t xml:space="preserve">w pkt. 4.2. </w:t>
      </w:r>
      <w:r w:rsidR="002E0B7B">
        <w:rPr>
          <w:rFonts w:ascii="Cambria" w:eastAsia="Times New Roman" w:hAnsi="Cambria" w:cs="Arial"/>
          <w:lang w:eastAsia="ar-SA"/>
        </w:rPr>
        <w:t xml:space="preserve"> S</w:t>
      </w:r>
      <w:r w:rsidRPr="00F64EC0">
        <w:rPr>
          <w:rFonts w:ascii="Cambria" w:eastAsia="Times New Roman" w:hAnsi="Cambria" w:cs="Arial"/>
          <w:lang w:eastAsia="ar-SA"/>
        </w:rPr>
        <w:t>WZ (dalej - „Harmonogram”).</w:t>
      </w:r>
    </w:p>
    <w:p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Ostateczny termin zakończenia realizacji Przedmiotu Umowy </w:t>
      </w:r>
      <w:r w:rsidR="00792151">
        <w:rPr>
          <w:rFonts w:ascii="Cambria" w:eastAsia="Times New Roman" w:hAnsi="Cambria" w:cs="Arial"/>
          <w:lang w:eastAsia="ar-SA"/>
        </w:rPr>
        <w:t>– 01.07.2024 r.</w:t>
      </w:r>
    </w:p>
    <w:p w:rsidR="00995E4B" w:rsidRPr="004673D7" w:rsidRDefault="00995E4B" w:rsidP="004673D7">
      <w:pPr>
        <w:tabs>
          <w:tab w:val="left" w:pos="426"/>
        </w:tabs>
        <w:suppressAutoHyphens/>
        <w:spacing w:before="100" w:beforeAutospacing="1" w:after="100" w:afterAutospacing="1" w:line="240" w:lineRule="auto"/>
        <w:ind w:left="426" w:hanging="426"/>
        <w:jc w:val="both"/>
        <w:rPr>
          <w:ins w:id="1" w:author="Piotr  Okapiec" w:date="2021-01-13T12:46:00Z"/>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Pr="00995E4B">
        <w:rPr>
          <w:rFonts w:ascii="Cambria" w:eastAsia="Times New Roman" w:hAnsi="Cambria" w:cs="Arial"/>
          <w:lang w:eastAsia="ar-SA"/>
        </w:rPr>
        <w:t>Za datę zakończenia poszczególnych etapów zamówienia uznaje się datę pisemnego zgłoszenia Zamawiającemu gotowości do kontroli i odbioru robót. Data zgłoszenia, jest datą wykonania usługi w zakresie rzeczowym</w:t>
      </w:r>
      <w:r w:rsidR="00117A60">
        <w:rPr>
          <w:rFonts w:ascii="Cambria" w:eastAsia="Times New Roman" w:hAnsi="Cambria" w:cs="Arial"/>
          <w:lang w:eastAsia="ar-SA"/>
        </w:rPr>
        <w:t>,</w:t>
      </w:r>
      <w:r w:rsidRPr="00995E4B">
        <w:rPr>
          <w:rFonts w:ascii="Cambria" w:eastAsia="Times New Roman" w:hAnsi="Cambria" w:cs="Arial"/>
          <w:lang w:eastAsia="ar-SA"/>
        </w:rPr>
        <w:t xml:space="preserve"> o którym mowa w Harmonogramie</w:t>
      </w:r>
      <w:r w:rsidR="004673D7">
        <w:rPr>
          <w:rFonts w:ascii="Cambria" w:eastAsia="Times New Roman" w:hAnsi="Cambria" w:cs="Arial"/>
          <w:lang w:eastAsia="ar-SA"/>
        </w:rPr>
        <w:t>.</w:t>
      </w:r>
      <w:ins w:id="2" w:author="Piotr  Okapiec" w:date="2021-01-13T12:46:00Z">
        <w:r w:rsidRPr="004673D7">
          <w:rPr>
            <w:rFonts w:ascii="Cambria" w:eastAsia="Times New Roman" w:hAnsi="Cambria" w:cs="Arial"/>
            <w:lang w:eastAsia="ar-SA"/>
          </w:rPr>
          <w:t xml:space="preserve"> </w:t>
        </w:r>
      </w:ins>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że łączne wynagrodzenie Wykonawcy z tytułu wykonania Przedmiotu Umowy wynosi …………….zł brutto (słownie złotych: ……….)</w:t>
      </w:r>
      <w:r w:rsidR="001F3405">
        <w:rPr>
          <w:rFonts w:ascii="Cambria" w:eastAsia="Times New Roman" w:hAnsi="Cambria" w:cs="Arial"/>
          <w:lang w:eastAsia="ar-SA"/>
        </w:rPr>
        <w:t xml:space="preserve"> ,netto ……….zł</w:t>
      </w:r>
      <w:r w:rsidRPr="00F64EC0">
        <w:rPr>
          <w:rFonts w:ascii="Cambria" w:eastAsia="Times New Roman" w:hAnsi="Cambria" w:cs="Arial"/>
          <w:lang w:eastAsia="ar-SA"/>
        </w:rPr>
        <w:t>.</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rsidR="004D4111" w:rsidRPr="00F64EC0" w:rsidRDefault="00307808">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F64EC0">
        <w:rPr>
          <w:rFonts w:ascii="Cambria" w:eastAsia="Times New Roman" w:hAnsi="Cambria" w:cs="Arial"/>
          <w:lang w:eastAsia="ar-SA"/>
        </w:rPr>
        <w:t xml:space="preserve">Należność za wykonany Przedmiot Umowy (jego część) będzie płatna na rachunek bankowy </w:t>
      </w:r>
      <w:r w:rsidR="00C3735F">
        <w:rPr>
          <w:rFonts w:ascii="Cambria" w:eastAsia="Times New Roman" w:hAnsi="Cambria" w:cs="Arial"/>
          <w:lang w:eastAsia="ar-SA"/>
        </w:rPr>
        <w:t xml:space="preserve">Wykonawcy podany na fakturze, w terminie do </w:t>
      </w:r>
      <w:r w:rsidR="003A484E">
        <w:rPr>
          <w:rFonts w:ascii="Cambria" w:eastAsia="Times New Roman" w:hAnsi="Cambria" w:cs="Arial"/>
          <w:lang w:eastAsia="ar-SA"/>
        </w:rPr>
        <w:t>21</w:t>
      </w:r>
      <w:r w:rsidRPr="00F64EC0">
        <w:rPr>
          <w:rFonts w:ascii="Cambria" w:eastAsia="Times New Roman" w:hAnsi="Cambria" w:cs="Arial"/>
          <w:lang w:eastAsia="ar-SA"/>
        </w:rPr>
        <w:t xml:space="preserve"> dni od dnia</w:t>
      </w:r>
      <w:r w:rsidR="00C3735F">
        <w:rPr>
          <w:rFonts w:ascii="Cambria" w:eastAsia="Times New Roman" w:hAnsi="Cambria" w:cs="Arial"/>
          <w:lang w:eastAsia="ar-SA"/>
        </w:rPr>
        <w:t xml:space="preserve"> podpisania protokołu odbioru prac (częściowego lub końcowego)</w:t>
      </w:r>
      <w:r w:rsidRPr="00F64EC0">
        <w:rPr>
          <w:rFonts w:ascii="Cambria" w:eastAsia="Times New Roman" w:hAnsi="Cambria" w:cs="Arial"/>
          <w:lang w:eastAsia="ar-SA"/>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Rozliczanie prac objętych Przedmiotem Umowy odbywać się będzie fakturami</w:t>
      </w:r>
      <w:r w:rsidR="00C3735F">
        <w:rPr>
          <w:rFonts w:ascii="Cambria" w:eastAsia="Times New Roman" w:hAnsi="Cambria" w:cs="Arial"/>
          <w:lang w:eastAsia="ar-SA"/>
        </w:rPr>
        <w:t xml:space="preserve"> częściowymi i fakturą końcową, </w:t>
      </w:r>
      <w:r w:rsidRPr="00F64EC0">
        <w:rPr>
          <w:rFonts w:ascii="Cambria" w:eastAsia="Times New Roman" w:hAnsi="Cambria" w:cs="Arial"/>
          <w:lang w:eastAsia="ar-SA"/>
        </w:rPr>
        <w:t xml:space="preserve">zgodnie z faktycznym postępem prac stwierdzonych w protokołach sporządzonych </w:t>
      </w:r>
      <w:r w:rsidRPr="00F27093">
        <w:rPr>
          <w:rFonts w:ascii="Cambria" w:eastAsia="Times New Roman" w:hAnsi="Cambria" w:cs="Arial"/>
          <w:color w:val="000000" w:themeColor="text1"/>
          <w:lang w:eastAsia="ar-SA"/>
        </w:rPr>
        <w:t>zgodnie z Zarządzeniem nr 63 Dyrektora Generalnego Lasów Państwowych z dnia 13 sierpnia 2002 r</w:t>
      </w:r>
      <w:r w:rsidRPr="009D62D1">
        <w:rPr>
          <w:rFonts w:ascii="Cambria" w:eastAsia="Times New Roman" w:hAnsi="Cambria" w:cs="Arial"/>
          <w:color w:val="000000" w:themeColor="text1"/>
          <w:lang w:eastAsia="ar-SA"/>
        </w:rPr>
        <w:t>. w sprawie kontroli i odbioru robót urządzeniowych zlecanych przez regionalne dyrekcje Lasów Państwowych.</w:t>
      </w:r>
    </w:p>
    <w:p w:rsidR="00482699" w:rsidRPr="001F09CC" w:rsidRDefault="00307808" w:rsidP="00A964AC">
      <w:pPr>
        <w:tabs>
          <w:tab w:val="left" w:pos="360"/>
        </w:tabs>
        <w:suppressAutoHyphens/>
        <w:spacing w:before="100" w:beforeAutospacing="1" w:after="100" w:afterAutospacing="1" w:line="240" w:lineRule="auto"/>
        <w:ind w:left="360" w:hanging="360"/>
        <w:jc w:val="both"/>
        <w:rPr>
          <w:rFonts w:ascii="Cambria" w:hAnsi="Cambria" w:cs="Arial"/>
        </w:rPr>
      </w:pPr>
      <w:r w:rsidRPr="00F64EC0">
        <w:rPr>
          <w:rFonts w:ascii="Cambria" w:eastAsia="Times New Roman" w:hAnsi="Cambria" w:cs="Arial"/>
          <w:lang w:eastAsia="ar-SA"/>
        </w:rPr>
        <w:t>5.</w:t>
      </w:r>
      <w:r w:rsidRPr="00F64EC0">
        <w:rPr>
          <w:rFonts w:ascii="Cambria" w:eastAsia="Times New Roman" w:hAnsi="Cambria" w:cs="Arial"/>
          <w:lang w:eastAsia="ar-SA"/>
        </w:rPr>
        <w:tab/>
      </w:r>
      <w:r w:rsidR="00482699" w:rsidRPr="00A964AC">
        <w:rPr>
          <w:rFonts w:ascii="Cambria" w:hAnsi="Cambria" w:cs="Arial"/>
          <w:bCs/>
          <w:lang w:eastAsia="pl-PL"/>
        </w:rPr>
        <w:t>Wykonawca wystawia faktury</w:t>
      </w:r>
      <w:r w:rsidR="00C3735F">
        <w:rPr>
          <w:rFonts w:ascii="Cambria" w:hAnsi="Cambria" w:cs="Arial"/>
          <w:bCs/>
          <w:lang w:eastAsia="pl-PL"/>
        </w:rPr>
        <w:t xml:space="preserve"> po zgłoszeniu wykonanych prac do odbioru</w:t>
      </w:r>
      <w:r w:rsidR="00482699" w:rsidRPr="00A964AC">
        <w:rPr>
          <w:rFonts w:ascii="Cambria" w:hAnsi="Cambria" w:cs="Arial"/>
          <w:bCs/>
          <w:lang w:eastAsia="pl-PL"/>
        </w:rPr>
        <w:t xml:space="preserve"> na Zamawiającego</w:t>
      </w:r>
      <w:r w:rsidR="00482699" w:rsidRPr="00A964AC">
        <w:rPr>
          <w:rFonts w:ascii="Cambria" w:hAnsi="Cambria" w:cs="Arial"/>
        </w:rPr>
        <w:t>: Regionalną Dyrekcję Lasów Państwowych w Warszawie ul. Grochowska 278, 03-841 Warszawa NIP: 525-00-10-918, Zamawiający wskazuje jako Płatnika wyna</w:t>
      </w:r>
      <w:r w:rsidR="009F3E8E">
        <w:rPr>
          <w:rFonts w:ascii="Cambria" w:hAnsi="Cambria" w:cs="Arial"/>
        </w:rPr>
        <w:t xml:space="preserve">grodzenia: </w:t>
      </w:r>
      <w:r w:rsidR="00E73650">
        <w:rPr>
          <w:rFonts w:ascii="Cambria" w:hAnsi="Cambria" w:cs="Arial"/>
        </w:rPr>
        <w:t>Nadleśnictwo Mińsk</w:t>
      </w:r>
      <w:r w:rsidR="00734D71">
        <w:rPr>
          <w:rFonts w:ascii="Cambria" w:hAnsi="Cambria" w:cs="Arial"/>
        </w:rPr>
        <w:t xml:space="preserve"> – adres: Gen. K. Sosnowskiego 41, 05-300 Mińsk Mazowiecki</w:t>
      </w:r>
      <w:r w:rsidR="00482699" w:rsidRPr="001F09CC">
        <w:rPr>
          <w:rFonts w:ascii="Cambria" w:hAnsi="Cambria" w:cs="Arial"/>
        </w:rPr>
        <w:t xml:space="preserve">.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lastRenderedPageBreak/>
        <w:t>6.</w:t>
      </w:r>
      <w:r w:rsidRPr="00F64EC0">
        <w:rPr>
          <w:rFonts w:ascii="Cambria" w:eastAsia="Times New Roman" w:hAnsi="Cambria" w:cs="Arial"/>
          <w:lang w:eastAsia="ar-SA"/>
        </w:rPr>
        <w:tab/>
        <w:t>Wykonawca obowiązany jest wystawić fakturę z obowiązującą stawką podatku VAT w dniu jej wystawienia.</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dalej – „Ustawa o Fakturowaniu”).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W przypadku wystawienia faktury, o której mowa w ust. 7, Wykonawca jest obowiązany</w:t>
      </w:r>
      <w:r w:rsidR="00266D11">
        <w:rPr>
          <w:rFonts w:ascii="Cambria" w:eastAsia="Times New Roman" w:hAnsi="Cambria" w:cs="Arial"/>
          <w:lang w:eastAsia="ar-SA"/>
        </w:rPr>
        <w:t xml:space="preserve"> do wysłania jej do Regionalnej Dyrekcji Lasów Państwowych w Warszawie</w:t>
      </w:r>
      <w:r w:rsidRPr="00F64EC0">
        <w:rPr>
          <w:rFonts w:ascii="Cambria" w:eastAsia="Times New Roman" w:hAnsi="Cambria" w:cs="Arial"/>
          <w:lang w:eastAsia="ar-SA"/>
        </w:rPr>
        <w:t xml:space="preserve"> za pośrednictwem Platformy Elektronicznego Fakturowania (dalej – „PEF”).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9.</w:t>
      </w:r>
      <w:r w:rsidRPr="00F64EC0">
        <w:rPr>
          <w:rFonts w:ascii="Cambria" w:eastAsia="Times New Roman" w:hAnsi="Cambria" w:cs="Arial"/>
          <w:lang w:eastAsia="ar-SA"/>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10.</w:t>
      </w:r>
      <w:r w:rsidRPr="00F64EC0">
        <w:rPr>
          <w:rFonts w:ascii="Cambria" w:eastAsia="Times New Roman" w:hAnsi="Cambria" w:cs="Arial"/>
          <w:lang w:eastAsia="ar-SA"/>
        </w:rPr>
        <w:tab/>
        <w:t xml:space="preserve">Ustrukturyzowaną fakturę elektroniczną należy </w:t>
      </w:r>
      <w:r w:rsidR="00631EEC">
        <w:rPr>
          <w:rFonts w:ascii="Cambria" w:eastAsia="Times New Roman" w:hAnsi="Cambria" w:cs="Arial"/>
          <w:lang w:eastAsia="ar-SA"/>
        </w:rPr>
        <w:t>wysyłać na następujący adres Regionalnej Dyrekcji Lasów Państwowych w Warszawie</w:t>
      </w:r>
      <w:r w:rsidRPr="00F64EC0">
        <w:rPr>
          <w:rFonts w:ascii="Cambria" w:eastAsia="Times New Roman" w:hAnsi="Cambria" w:cs="Arial"/>
          <w:lang w:eastAsia="ar-SA"/>
        </w:rPr>
        <w:t xml:space="preserve"> na Platformie Elektroniczn</w:t>
      </w:r>
      <w:r w:rsidR="00631EEC">
        <w:rPr>
          <w:rFonts w:ascii="Cambria" w:eastAsia="Times New Roman" w:hAnsi="Cambria" w:cs="Arial"/>
          <w:lang w:eastAsia="ar-SA"/>
        </w:rPr>
        <w:t>ego Fakturowania: NIP: 5250010918</w:t>
      </w:r>
    </w:p>
    <w:p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11.</w:t>
      </w:r>
      <w:r w:rsidRPr="00F64EC0">
        <w:rPr>
          <w:rFonts w:ascii="Cambria" w:eastAsia="Times New Roman" w:hAnsi="Cambria" w:cs="Arial"/>
          <w:lang w:eastAsia="ar-SA"/>
        </w:rPr>
        <w:tab/>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rsidR="004D4111" w:rsidRPr="00F64EC0" w:rsidRDefault="00307808">
      <w:pPr>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12.</w:t>
      </w:r>
      <w:r w:rsidRPr="00F64EC0">
        <w:rPr>
          <w:rFonts w:ascii="Cambria" w:eastAsia="Times New Roman" w:hAnsi="Cambria" w:cs="Arial"/>
          <w:lang w:eastAsia="ar-SA"/>
        </w:rPr>
        <w:tab/>
        <w:t>Wykonawca upoważnia Zamawiającego do potrącania z wynagrodzenia wszelkich należności przysługujących Zamawiającemu na podstawie niniejszej Umowy.</w:t>
      </w:r>
    </w:p>
    <w:p w:rsidR="004D4111" w:rsidRPr="00F64EC0" w:rsidRDefault="00307808" w:rsidP="00B51053">
      <w:pPr>
        <w:suppressAutoHyphens/>
        <w:spacing w:before="100" w:beforeAutospacing="1" w:after="100" w:afterAutospacing="1" w:line="240" w:lineRule="auto"/>
        <w:ind w:left="360" w:hanging="360"/>
        <w:jc w:val="both"/>
        <w:rPr>
          <w:rFonts w:ascii="Cambria" w:hAnsi="Cambria" w:cs="Arial"/>
          <w:lang w:eastAsia="pl-PL"/>
        </w:rPr>
      </w:pPr>
      <w:r w:rsidRPr="00F64EC0">
        <w:rPr>
          <w:rFonts w:ascii="Cambria" w:eastAsia="Times New Roman" w:hAnsi="Cambria" w:cs="Arial"/>
          <w:lang w:eastAsia="ar-SA"/>
        </w:rPr>
        <w:t>13.</w:t>
      </w:r>
      <w:r w:rsidRPr="00F64EC0">
        <w:rPr>
          <w:rFonts w:ascii="Cambria" w:eastAsia="Times New Roman" w:hAnsi="Cambria" w:cs="Arial"/>
          <w:lang w:eastAsia="ar-SA"/>
        </w:rPr>
        <w:tab/>
        <w:t xml:space="preserve">Wykonawca </w:t>
      </w:r>
      <w:r w:rsidRPr="00F64EC0">
        <w:rPr>
          <w:rFonts w:ascii="Cambria" w:hAnsi="Cambria" w:cs="Arial"/>
          <w:bCs/>
          <w:lang w:eastAsia="pl-PL"/>
        </w:rPr>
        <w:t xml:space="preserve">przy realizacji Umowy zobowiązuje posługiwać się rachunkiem rozliczeniowym o którym mowa w art. 49 ust. 1 pkt 1 ustawy z dnia 29 sierpnia 1997 r.  Prawo Bankowe (tekst jedn.: Dz. U. z 2020r. poz. 1896 z </w:t>
      </w:r>
      <w:proofErr w:type="spellStart"/>
      <w:r w:rsidRPr="00F64EC0">
        <w:rPr>
          <w:rFonts w:ascii="Cambria" w:hAnsi="Cambria" w:cs="Arial"/>
          <w:bCs/>
          <w:lang w:eastAsia="pl-PL"/>
        </w:rPr>
        <w:t>późn</w:t>
      </w:r>
      <w:proofErr w:type="spellEnd"/>
      <w:r w:rsidRPr="00F64EC0">
        <w:rPr>
          <w:rFonts w:ascii="Cambria" w:hAnsi="Cambria" w:cs="Arial"/>
          <w:bCs/>
          <w:lang w:eastAsia="pl-PL"/>
        </w:rPr>
        <w:t xml:space="preserve">. zm.) zawartym w wykazie podmiotów, o którym mowa w art. 96b ust. 1 ustawy z dnia 11 marca 2004 r. o podatku od towarów i usług (tekst jedn.: Dz. U. z 2020 r. poz. 106 z </w:t>
      </w:r>
      <w:proofErr w:type="spellStart"/>
      <w:r w:rsidRPr="00F64EC0">
        <w:rPr>
          <w:rFonts w:ascii="Cambria" w:hAnsi="Cambria" w:cs="Arial"/>
          <w:bCs/>
          <w:lang w:eastAsia="pl-PL"/>
        </w:rPr>
        <w:t>późn</w:t>
      </w:r>
      <w:proofErr w:type="spellEnd"/>
      <w:r w:rsidRPr="00F64EC0">
        <w:rPr>
          <w:rFonts w:ascii="Cambria" w:hAnsi="Cambria" w:cs="Arial"/>
          <w:bCs/>
          <w:lang w:eastAsia="pl-PL"/>
        </w:rPr>
        <w:t>. zm.).</w:t>
      </w:r>
    </w:p>
    <w:p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6</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Strony ustalają, że wysokość wynagrodzenia, o którym mowa w § 5 ust. 1 Umowy może zostać zmieniona w trakcie obowiązywania Umowy, w przypadku wystąpienia:</w:t>
      </w:r>
    </w:p>
    <w:p w:rsidR="004D4111" w:rsidRPr="00F64EC0" w:rsidRDefault="00307808">
      <w:pPr>
        <w:tabs>
          <w:tab w:val="left" w:pos="426"/>
          <w:tab w:val="left" w:pos="851"/>
        </w:tabs>
        <w:spacing w:before="100" w:beforeAutospacing="1" w:after="100" w:afterAutospacing="1" w:line="240" w:lineRule="auto"/>
        <w:ind w:left="426"/>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zmiany stawki podatku od towarów i usług,</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zmiany wysokości minimalnego wynagrodzenia za pracę albo wysokości minimalnej stawki godzinowej, ustalonych na podstawie ustawy z dnia 10 października 2002 r. o minimalnym wynagrodzeniu za pracę, </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c)</w:t>
      </w:r>
      <w:r w:rsidRPr="00F64EC0">
        <w:rPr>
          <w:rFonts w:ascii="Cambria" w:eastAsia="Calibri" w:hAnsi="Cambria" w:cs="Arial"/>
        </w:rPr>
        <w:tab/>
        <w:t>zmiany zasad podlegania ubezpieczeniom społecznym lub ubezpieczeniu zdrowotnemu lub wysokości stawki składki na ubezpieczenia społeczne lub zdrowotne,</w:t>
      </w:r>
    </w:p>
    <w:p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d)</w:t>
      </w:r>
      <w:r w:rsidRPr="00F64EC0">
        <w:rPr>
          <w:rFonts w:ascii="Cambria" w:eastAsia="Calibri" w:hAnsi="Cambria" w:cs="Arial"/>
        </w:rPr>
        <w:tab/>
        <w:t>zasad gromadzenia i wysokości wpłat do pracowniczych planów kapitałowych, o których mowa w ustawie z dnia 4 października 2018 r. o pracowniczych planach kapitałowych</w:t>
      </w:r>
    </w:p>
    <w:p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lastRenderedPageBreak/>
        <w:t>-</w:t>
      </w:r>
      <w:r w:rsidRPr="00F64EC0">
        <w:rPr>
          <w:rFonts w:ascii="Cambria" w:eastAsia="Calibri" w:hAnsi="Cambria" w:cs="Arial"/>
        </w:rPr>
        <w:tab/>
        <w:t xml:space="preserve">jeżeli zmiany te będą miały wpływ na koszty wykonania Przedmiotu Umowy przez Wykonawcę.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t xml:space="preserve">Zmiany wynagrodzenia Wykonawcy, w przypadku wystąpienia okoliczności o których mowa w ust. 1 lit. a) – d) będą dokonywane według zasad opisanych w ust. 3 - 11. </w:t>
      </w:r>
    </w:p>
    <w:p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t>3.</w:t>
      </w:r>
      <w:r w:rsidRPr="00F64EC0">
        <w:rPr>
          <w:rFonts w:ascii="Cambria" w:eastAsia="Calibri" w:hAnsi="Cambria" w:cs="Calibri"/>
          <w:lang w:eastAsia="pl-PL"/>
        </w:rPr>
        <w:tab/>
        <w:t xml:space="preserve">W przypadku </w:t>
      </w:r>
      <w:r w:rsidRPr="00F64EC0">
        <w:rPr>
          <w:rFonts w:ascii="Cambria" w:eastAsia="Calibri" w:hAnsi="Cambria" w:cs="Arial"/>
          <w:lang w:eastAsia="pl-PL"/>
        </w:rPr>
        <w:t>wystąpienia okoliczności, o której mowa w ust. 1 lit</w:t>
      </w:r>
      <w:r w:rsidR="00117A60">
        <w:rPr>
          <w:rFonts w:ascii="Cambria" w:eastAsia="Calibri" w:hAnsi="Cambria" w:cs="Arial"/>
          <w:lang w:eastAsia="pl-PL"/>
        </w:rPr>
        <w:t>.</w:t>
      </w:r>
      <w:r w:rsidRPr="00F64EC0">
        <w:rPr>
          <w:rFonts w:ascii="Cambria" w:eastAsia="Calibri" w:hAnsi="Cambria" w:cs="Arial"/>
          <w:lang w:eastAsia="pl-PL"/>
        </w:rPr>
        <w:t xml:space="preserve">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t>W przypadku wystąpienia okoliczności, o której mowa w ust. 1 lit</w:t>
      </w:r>
      <w:r w:rsidR="00117A60">
        <w:rPr>
          <w:rFonts w:ascii="Cambria" w:eastAsia="Calibri" w:hAnsi="Cambria" w:cs="Arial"/>
        </w:rPr>
        <w:t>.</w:t>
      </w:r>
      <w:r w:rsidRPr="00F64EC0">
        <w:rPr>
          <w:rFonts w:ascii="Cambria" w:eastAsia="Calibri" w:hAnsi="Cambria" w:cs="Arial"/>
        </w:rPr>
        <w:t xml:space="preserve"> b) </w:t>
      </w:r>
      <w:r w:rsidRPr="00F64EC0">
        <w:rPr>
          <w:rFonts w:ascii="Cambria" w:eastAsia="Calibri" w:hAnsi="Cambria" w:cs="Arial"/>
          <w:lang w:eastAsia="pl-PL"/>
        </w:rPr>
        <w:t>część wynagrodzenia brutto, o którym mowa w § 5 ust. 1 Umowy, płatna</w:t>
      </w:r>
      <w:r w:rsidRPr="00F64EC0">
        <w:rPr>
          <w:rFonts w:ascii="Cambria" w:eastAsia="Calibri" w:hAnsi="Cambria" w:cs="Arial"/>
        </w:rPr>
        <w:t xml:space="preserve"> po spełnieniu warunku, o którym mowa w ust. 7,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t>W przypadku wystąpienia okoliczności, o której mowa w ust 1 lit</w:t>
      </w:r>
      <w:r w:rsidR="00117A60">
        <w:rPr>
          <w:rFonts w:ascii="Cambria" w:eastAsia="Calibri" w:hAnsi="Cambria" w:cs="Calibri"/>
          <w:lang w:eastAsia="pl-PL"/>
        </w:rPr>
        <w:t>.</w:t>
      </w:r>
      <w:r w:rsidRPr="00F64EC0">
        <w:rPr>
          <w:rFonts w:ascii="Cambria" w:eastAsia="Calibri" w:hAnsi="Cambria" w:cs="Calibri"/>
          <w:lang w:eastAsia="pl-PL"/>
        </w:rPr>
        <w:t xml:space="preserve"> c)</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t>W przypadku wystąpienia okoliczności, o której mowa w ust 1 lit</w:t>
      </w:r>
      <w:r w:rsidR="00117A60">
        <w:rPr>
          <w:rFonts w:ascii="Cambria" w:eastAsia="Calibri" w:hAnsi="Cambria" w:cs="Calibri"/>
          <w:lang w:eastAsia="pl-PL"/>
        </w:rPr>
        <w:t>.</w:t>
      </w:r>
      <w:r w:rsidRPr="00F64EC0">
        <w:rPr>
          <w:rFonts w:ascii="Cambria" w:eastAsia="Calibri" w:hAnsi="Cambria" w:cs="Calibri"/>
          <w:lang w:eastAsia="pl-PL"/>
        </w:rPr>
        <w:t xml:space="preserve"> d)</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eastAsia="Calibri" w:hAnsi="Cambria" w:cs="Calibri"/>
          <w:lang w:eastAsia="pl-PL"/>
        </w:rPr>
        <w:t>7.</w:t>
      </w:r>
      <w:r w:rsidRPr="00F64EC0">
        <w:rPr>
          <w:rFonts w:ascii="Cambria" w:eastAsia="Calibri" w:hAnsi="Cambria" w:cs="Calibri"/>
          <w:lang w:eastAsia="pl-PL"/>
        </w:rPr>
        <w:tab/>
      </w:r>
      <w:r w:rsidRPr="00F64EC0">
        <w:rPr>
          <w:rFonts w:ascii="Cambria" w:hAnsi="Cambria"/>
          <w:iCs/>
        </w:rPr>
        <w:t>W przypadku wystąpienia okoliczności, o której mowa w ust. 1 lit</w:t>
      </w:r>
      <w:r w:rsidR="00117A60">
        <w:rPr>
          <w:rFonts w:ascii="Cambria" w:hAnsi="Cambria"/>
          <w:iCs/>
        </w:rPr>
        <w:t>.</w:t>
      </w:r>
      <w:r w:rsidRPr="00F64EC0">
        <w:rPr>
          <w:rFonts w:ascii="Cambria" w:hAnsi="Cambria"/>
          <w:iCs/>
        </w:rPr>
        <w:t xml:space="preserve"> b), c) lub d) warunkiem dokonania zmiany wynagrodzenia brutto, o którym mowa w § 5 ust. 1 Umowy jest złożenie przez Wykonawcę Zamawiającemu wniosku o dokonanie jego zmiany wraz z dokumentami potwierdzającymi zasadność złożenia takiego wniosku, a w szczególności:</w:t>
      </w:r>
    </w:p>
    <w:p w:rsidR="004D4111" w:rsidRPr="00F64EC0" w:rsidRDefault="00307808">
      <w:pPr>
        <w:spacing w:before="120"/>
        <w:ind w:left="1134" w:hanging="708"/>
        <w:jc w:val="both"/>
        <w:rPr>
          <w:rFonts w:ascii="Cambria" w:hAnsi="Cambria"/>
          <w:iCs/>
        </w:rPr>
      </w:pPr>
      <w:r w:rsidRPr="00F64EC0">
        <w:rPr>
          <w:rFonts w:ascii="Cambria" w:hAnsi="Cambria"/>
          <w:iCs/>
        </w:rPr>
        <w:t>1)</w:t>
      </w:r>
      <w:r w:rsidRPr="00F64EC0">
        <w:rPr>
          <w:rFonts w:ascii="Cambria" w:hAnsi="Cambria"/>
          <w:iCs/>
        </w:rPr>
        <w:tab/>
        <w:t xml:space="preserve">szczegółową kalkulacją kosztów pracy ponoszonych na realizację prac objętych wynagrodzeniem, o którym mowa w §5 ust. 1 Umowy: </w:t>
      </w:r>
    </w:p>
    <w:p w:rsidR="004D4111" w:rsidRPr="00F64EC0" w:rsidRDefault="00307808">
      <w:pPr>
        <w:spacing w:before="120"/>
        <w:ind w:left="1701" w:hanging="567"/>
        <w:jc w:val="both"/>
        <w:rPr>
          <w:rFonts w:ascii="Cambria" w:hAnsi="Cambria"/>
          <w:iCs/>
        </w:rPr>
      </w:pPr>
      <w:r w:rsidRPr="00F64EC0">
        <w:rPr>
          <w:rFonts w:ascii="Cambria" w:hAnsi="Cambria"/>
          <w:iCs/>
        </w:rPr>
        <w:t>a)   </w:t>
      </w:r>
      <w:r w:rsidR="002E0B7B">
        <w:rPr>
          <w:rFonts w:ascii="Cambria" w:hAnsi="Cambria"/>
          <w:iCs/>
        </w:rPr>
        <w:t xml:space="preserve">  </w:t>
      </w:r>
      <w:r w:rsidRPr="00F64EC0">
        <w:rPr>
          <w:rFonts w:ascii="Cambria" w:hAnsi="Cambria"/>
          <w:iCs/>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rsidR="004D4111" w:rsidRPr="00F64EC0" w:rsidRDefault="00307808">
      <w:pPr>
        <w:spacing w:before="120"/>
        <w:ind w:left="1701" w:hanging="567"/>
        <w:jc w:val="both"/>
        <w:rPr>
          <w:rFonts w:ascii="Cambria" w:hAnsi="Cambria"/>
          <w:iCs/>
        </w:rPr>
      </w:pPr>
      <w:r w:rsidRPr="00F64EC0">
        <w:rPr>
          <w:rFonts w:ascii="Cambria" w:hAnsi="Cambria"/>
          <w:iCs/>
        </w:rPr>
        <w:t xml:space="preserve">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w:t>
      </w:r>
      <w:r w:rsidRPr="00F64EC0">
        <w:rPr>
          <w:rFonts w:ascii="Cambria" w:hAnsi="Cambria"/>
          <w:iCs/>
        </w:rPr>
        <w:lastRenderedPageBreak/>
        <w:t>minimalnej stawki godzinowej lub wysokość zmiany kosztów wynikających z wpłat na pracownicze plany kapitałowe i łączną kwotę wynagrodzenia należnego Wykonawcy w związku z w/w zmianami mającymi wpływ na wykonanie Przedmiotu Umowy;</w:t>
      </w:r>
    </w:p>
    <w:p w:rsidR="004D4111" w:rsidRPr="00F64EC0" w:rsidRDefault="00307808">
      <w:pPr>
        <w:spacing w:before="120"/>
        <w:ind w:left="1701" w:hanging="567"/>
        <w:jc w:val="both"/>
        <w:rPr>
          <w:rFonts w:ascii="Cambria" w:hAnsi="Cambria"/>
          <w:iCs/>
        </w:rPr>
      </w:pPr>
      <w:r w:rsidRPr="00F64EC0">
        <w:rPr>
          <w:rFonts w:ascii="Cambria" w:hAnsi="Cambria"/>
          <w:iCs/>
        </w:rPr>
        <w:t xml:space="preserve">c)      określenie procentowego udziału elementów cenotwórczych składających się na wynagrodzenie brutto, o którym mowa w § 5 ust. 1 Umowy, ze szczególnym wykazaniem procentowanego udziału kosztów pracy. </w:t>
      </w:r>
    </w:p>
    <w:p w:rsidR="004D4111" w:rsidRPr="00F64EC0" w:rsidRDefault="00307808">
      <w:pPr>
        <w:spacing w:before="120"/>
        <w:ind w:left="1134" w:hanging="567"/>
        <w:jc w:val="both"/>
        <w:rPr>
          <w:rFonts w:ascii="Cambria" w:hAnsi="Cambria"/>
          <w:iCs/>
        </w:rPr>
      </w:pPr>
      <w:r w:rsidRPr="00F64EC0">
        <w:rPr>
          <w:rFonts w:ascii="Cambria" w:hAnsi="Cambria"/>
          <w:iCs/>
        </w:rPr>
        <w:t>2)        kopiami dokumentów potwierdzających ponoszenie przez Wykonawcę kosztów pracy w kwotach wykazanych w pkt 1) powyżej.</w:t>
      </w:r>
    </w:p>
    <w:p w:rsidR="004D4111" w:rsidRPr="00F64EC0" w:rsidRDefault="00307808">
      <w:pPr>
        <w:spacing w:before="120"/>
        <w:ind w:left="567"/>
        <w:jc w:val="both"/>
        <w:rPr>
          <w:rFonts w:ascii="Cambria" w:hAnsi="Cambria"/>
          <w:iCs/>
        </w:rPr>
      </w:pPr>
      <w:r w:rsidRPr="00F64EC0">
        <w:rPr>
          <w:rFonts w:ascii="Cambria" w:hAnsi="Cambria"/>
          <w:iCs/>
        </w:rP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rsidR="004D4111" w:rsidRPr="00F64EC0" w:rsidRDefault="00307808">
      <w:pPr>
        <w:spacing w:before="120"/>
        <w:ind w:left="567"/>
        <w:jc w:val="both"/>
        <w:rPr>
          <w:rFonts w:ascii="Cambria" w:hAnsi="Cambria"/>
          <w:iCs/>
        </w:rPr>
      </w:pPr>
      <w:r w:rsidRPr="00F64EC0">
        <w:rPr>
          <w:rFonts w:ascii="Cambria" w:hAnsi="Cambria"/>
          <w:iCs/>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rsidR="004D4111" w:rsidRPr="00F64EC0" w:rsidRDefault="00307808">
      <w:pPr>
        <w:spacing w:before="120"/>
        <w:ind w:left="567" w:hanging="567"/>
        <w:jc w:val="both"/>
        <w:rPr>
          <w:rFonts w:ascii="Cambria" w:hAnsi="Cambria"/>
          <w:iCs/>
        </w:rPr>
      </w:pPr>
      <w:r w:rsidRPr="00F64EC0">
        <w:rPr>
          <w:rFonts w:ascii="Cambria" w:hAnsi="Cambria"/>
          <w:iCs/>
        </w:rPr>
        <w:t xml:space="preserve">8.        Wniosek, o którym mowa w ust. 7: </w:t>
      </w:r>
    </w:p>
    <w:p w:rsidR="004D4111" w:rsidRPr="00F64EC0" w:rsidRDefault="00307808">
      <w:pPr>
        <w:spacing w:before="120"/>
        <w:ind w:left="1134" w:hanging="567"/>
        <w:jc w:val="both"/>
        <w:rPr>
          <w:rFonts w:ascii="Cambria" w:hAnsi="Cambria"/>
          <w:iCs/>
        </w:rPr>
      </w:pPr>
      <w:bookmarkStart w:id="3" w:name="_Hlk20412571"/>
      <w:r w:rsidRPr="00F64EC0">
        <w:rPr>
          <w:rFonts w:ascii="Cambria" w:hAnsi="Cambria"/>
          <w:iCs/>
        </w:rPr>
        <w:t>1)       dotyczący okoliczności wymienionych w ust. 1 lit</w:t>
      </w:r>
      <w:r w:rsidR="007A45D3">
        <w:rPr>
          <w:rFonts w:ascii="Cambria" w:hAnsi="Cambria"/>
          <w:iCs/>
        </w:rPr>
        <w:t>.</w:t>
      </w:r>
      <w:r w:rsidRPr="00F64EC0">
        <w:rPr>
          <w:rFonts w:ascii="Cambria" w:hAnsi="Cambria"/>
          <w:iCs/>
        </w:rPr>
        <w:t xml:space="preserve"> b) lub c) powinien zostać złożony przez Wykonawcę w terminie 30 dni od dnia wejścia w życie przepisów będących przyczyną ich zmian.</w:t>
      </w:r>
    </w:p>
    <w:p w:rsidR="004D4111" w:rsidRPr="00F64EC0" w:rsidRDefault="00307808">
      <w:pPr>
        <w:spacing w:before="120"/>
        <w:ind w:left="1134"/>
        <w:jc w:val="both"/>
        <w:rPr>
          <w:rFonts w:ascii="Cambria" w:hAnsi="Cambria"/>
          <w:iCs/>
        </w:rPr>
      </w:pPr>
      <w:r w:rsidRPr="00F64EC0">
        <w:rPr>
          <w:rFonts w:ascii="Cambria" w:hAnsi="Cambria"/>
          <w:iCs/>
        </w:rP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bookmarkEnd w:id="3"/>
    </w:p>
    <w:p w:rsidR="004D4111" w:rsidRPr="00F64EC0" w:rsidRDefault="00307808">
      <w:pPr>
        <w:spacing w:before="120"/>
        <w:ind w:left="1134" w:hanging="567"/>
        <w:jc w:val="both"/>
        <w:rPr>
          <w:rFonts w:ascii="Cambria" w:hAnsi="Cambria"/>
          <w:iCs/>
        </w:rPr>
      </w:pPr>
      <w:r w:rsidRPr="00F64EC0">
        <w:rPr>
          <w:rFonts w:ascii="Cambria" w:hAnsi="Cambria"/>
          <w:iCs/>
        </w:rPr>
        <w:t>2)       dotyczący okoliczności wymienionych w ust. 1 lit</w:t>
      </w:r>
      <w:r w:rsidR="007A45D3">
        <w:rPr>
          <w:rFonts w:ascii="Cambria" w:hAnsi="Cambria"/>
          <w:iCs/>
        </w:rPr>
        <w:t>.</w:t>
      </w:r>
      <w:r w:rsidRPr="00F64EC0">
        <w:rPr>
          <w:rFonts w:ascii="Cambria" w:hAnsi="Cambria"/>
          <w:iCs/>
        </w:rPr>
        <w:t xml:space="preserve"> d) powinien zostać wniesiony przez Wykonawcę w terminie 30 dni od dnia zawarcia umowy o prowadzenie pracowniczego planu kapitałowego będącego przyczyną ich zmian.         </w:t>
      </w:r>
      <w:r w:rsidRPr="00F64EC0">
        <w:rPr>
          <w:rFonts w:ascii="Cambria" w:hAnsi="Cambria"/>
          <w:iCs/>
        </w:rPr>
        <w:br/>
      </w:r>
      <w:r w:rsidRPr="00F64EC0">
        <w:rPr>
          <w:rFonts w:ascii="Cambria" w:hAnsi="Cambria"/>
          <w:iCs/>
        </w:rPr>
        <w:b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rsidR="004D4111" w:rsidRPr="00F64EC0" w:rsidRDefault="00307808">
      <w:pPr>
        <w:spacing w:before="120"/>
        <w:ind w:left="567" w:hanging="567"/>
        <w:jc w:val="both"/>
        <w:rPr>
          <w:rFonts w:ascii="Cambria" w:hAnsi="Cambria"/>
          <w:iCs/>
        </w:rPr>
      </w:pPr>
      <w:r w:rsidRPr="00F64EC0">
        <w:rPr>
          <w:rFonts w:ascii="Cambria" w:hAnsi="Cambria"/>
          <w:iCs/>
        </w:rPr>
        <w:t>9.        Ciężar dowodu, że okoliczności wymienione w ust. 1 lit</w:t>
      </w:r>
      <w:r w:rsidR="007A45D3">
        <w:rPr>
          <w:rFonts w:ascii="Cambria" w:hAnsi="Cambria"/>
          <w:iCs/>
        </w:rPr>
        <w:t>.</w:t>
      </w:r>
      <w:r w:rsidRPr="00F64EC0">
        <w:rPr>
          <w:rFonts w:ascii="Cambria" w:hAnsi="Cambria"/>
          <w:iCs/>
        </w:rPr>
        <w:t xml:space="preserve"> b), c) lub d)  mają wpływ na koszty wykonania prac objętych wynagrodzeniem, o którym mowa w § 5 ust. 1 Umowy  spoczywa na Wykonawcy.</w:t>
      </w:r>
    </w:p>
    <w:p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10.</w:t>
      </w:r>
      <w:r w:rsidRPr="00F64EC0">
        <w:rPr>
          <w:rFonts w:ascii="Cambria" w:eastAsia="Calibri" w:hAnsi="Cambria" w:cs="Calibri"/>
          <w:lang w:eastAsia="pl-PL"/>
        </w:rPr>
        <w:tab/>
        <w:t>Zmiana wysokości wynagrodzenia Wykonawcy,  o którym mowa w § 5 ust. 1 Umowy obowiązywać będzie od dnia wejścia w życie zmian o których mowa w ust. 1.</w:t>
      </w:r>
    </w:p>
    <w:p w:rsidR="004D4111" w:rsidRPr="00F64EC0" w:rsidRDefault="00307808">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t>Zmiany wysokości wynagrodzenia, o których mowa w ust. 1 lit</w:t>
      </w:r>
      <w:r w:rsidR="00117A60">
        <w:rPr>
          <w:rFonts w:ascii="Cambria" w:eastAsia="Calibri" w:hAnsi="Cambria" w:cs="Calibri"/>
          <w:lang w:eastAsia="pl-PL"/>
        </w:rPr>
        <w:t>.</w:t>
      </w:r>
      <w:r w:rsidRPr="00F64EC0">
        <w:rPr>
          <w:rFonts w:ascii="Cambria" w:eastAsia="Calibri" w:hAnsi="Cambria" w:cs="Calibri"/>
          <w:lang w:eastAsia="pl-PL"/>
        </w:rPr>
        <w:t xml:space="preserve"> b</w:t>
      </w:r>
      <w:r w:rsidR="00117A60">
        <w:rPr>
          <w:rFonts w:ascii="Cambria" w:eastAsia="Calibri" w:hAnsi="Cambria" w:cs="Calibri"/>
          <w:lang w:eastAsia="pl-PL"/>
        </w:rPr>
        <w:t>) i c) i d) zostaną potwierdzone</w:t>
      </w:r>
      <w:r w:rsidRPr="00F64EC0">
        <w:rPr>
          <w:rFonts w:ascii="Cambria" w:eastAsia="Calibri" w:hAnsi="Cambria" w:cs="Calibri"/>
          <w:lang w:eastAsia="pl-PL"/>
        </w:rPr>
        <w:t xml:space="preserve"> poprzez zawarcie aneksu w formie pisemnej pod rygorem nieważności. </w:t>
      </w:r>
    </w:p>
    <w:p w:rsidR="00196294" w:rsidRPr="00F64EC0" w:rsidRDefault="00196294" w:rsidP="00196294">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lastRenderedPageBreak/>
        <w:t>§ 7</w:t>
      </w:r>
    </w:p>
    <w:p w:rsidR="00196294" w:rsidRPr="000A6722" w:rsidRDefault="00196294" w:rsidP="00117A60">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Arial"/>
        </w:rPr>
        <w:t>Strony ustalają, że wysokość wynagrodzenia, o którym mowa w § 5 ust. 1 Umowy może zostać zmieniona w trakcie obowiązywania Umowy, w przypadku wystąpienia</w:t>
      </w:r>
      <w:r>
        <w:rPr>
          <w:rFonts w:ascii="Cambria" w:eastAsia="Calibri" w:hAnsi="Cambria" w:cs="Arial"/>
        </w:rPr>
        <w:t xml:space="preserve"> okoliczności opisanych w art. 439 Ustawy </w:t>
      </w:r>
      <w:proofErr w:type="spellStart"/>
      <w:r>
        <w:rPr>
          <w:rFonts w:ascii="Cambria" w:eastAsia="Calibri" w:hAnsi="Cambria" w:cs="Arial"/>
        </w:rPr>
        <w:t>Pzp</w:t>
      </w:r>
      <w:proofErr w:type="spellEnd"/>
      <w:r>
        <w:rPr>
          <w:rFonts w:ascii="Cambria" w:eastAsia="Calibri" w:hAnsi="Cambria" w:cs="Arial"/>
        </w:rPr>
        <w:t xml:space="preserve"> niezależnie od postanowień umowy zawartych w § 6 </w:t>
      </w:r>
      <w:r w:rsidRPr="00F64EC0">
        <w:rPr>
          <w:rFonts w:ascii="Cambria" w:eastAsia="Calibri" w:hAnsi="Cambria" w:cs="Arial"/>
        </w:rPr>
        <w:t>:</w:t>
      </w:r>
    </w:p>
    <w:p w:rsidR="00196294" w:rsidRPr="000A6722" w:rsidRDefault="00196294" w:rsidP="00196294">
      <w:pPr>
        <w:pStyle w:val="Akapitzlist"/>
        <w:tabs>
          <w:tab w:val="left" w:pos="720"/>
        </w:tabs>
        <w:autoSpaceDE w:val="0"/>
        <w:autoSpaceDN w:val="0"/>
        <w:adjustRightInd w:val="0"/>
        <w:spacing w:before="100" w:beforeAutospacing="1" w:after="100" w:afterAutospacing="1" w:line="240" w:lineRule="auto"/>
        <w:ind w:left="567"/>
        <w:rPr>
          <w:rFonts w:ascii="Cambria" w:eastAsia="Calibri" w:hAnsi="Cambria" w:cs="Calibri"/>
          <w:lang w:eastAsia="pl-PL"/>
        </w:rPr>
      </w:pPr>
    </w:p>
    <w:p w:rsidR="00196294" w:rsidRDefault="00196294" w:rsidP="00196294">
      <w:pPr>
        <w:pStyle w:val="Akapitzlist"/>
        <w:numPr>
          <w:ilvl w:val="0"/>
          <w:numId w:val="11"/>
        </w:numPr>
        <w:autoSpaceDE w:val="0"/>
        <w:autoSpaceDN w:val="0"/>
        <w:adjustRightInd w:val="0"/>
        <w:spacing w:before="100" w:beforeAutospacing="1" w:after="100" w:afterAutospacing="1" w:line="240" w:lineRule="auto"/>
        <w:rPr>
          <w:rFonts w:ascii="Cambria" w:eastAsia="Calibri" w:hAnsi="Cambria" w:cs="Calibri"/>
          <w:lang w:eastAsia="pl-PL"/>
        </w:rPr>
      </w:pPr>
      <w:r>
        <w:rPr>
          <w:rFonts w:ascii="Cambria" w:eastAsia="Calibri" w:hAnsi="Cambria" w:cs="Calibri"/>
          <w:lang w:eastAsia="pl-PL"/>
        </w:rPr>
        <w:t>Zmiany ceny materiałów lub kosztów związanych z realizacją zamówienia</w:t>
      </w:r>
    </w:p>
    <w:p w:rsidR="00196294" w:rsidRDefault="00196294" w:rsidP="00196294">
      <w:pPr>
        <w:pStyle w:val="Akapitzlist"/>
        <w:autoSpaceDE w:val="0"/>
        <w:autoSpaceDN w:val="0"/>
        <w:adjustRightInd w:val="0"/>
        <w:spacing w:before="100" w:beforeAutospacing="1" w:after="100" w:afterAutospacing="1" w:line="240" w:lineRule="auto"/>
        <w:ind w:left="927"/>
        <w:rPr>
          <w:rFonts w:ascii="Cambria" w:eastAsia="Calibri" w:hAnsi="Cambria" w:cs="Calibri"/>
          <w:lang w:eastAsia="pl-PL"/>
        </w:rPr>
      </w:pPr>
    </w:p>
    <w:p w:rsidR="00196294" w:rsidRPr="00232E24" w:rsidRDefault="00196294" w:rsidP="0019629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Poziom zmiany ceny materiałów lub kosztów, ustala się na podstawie średniorocznego wskaźnika cen towarów i usług k</w:t>
      </w:r>
      <w:r>
        <w:rPr>
          <w:rFonts w:ascii="Cambria" w:hAnsi="Cambria" w:cs="Arial"/>
        </w:rPr>
        <w:t>onsumpcyjnych ogółem ogłaszanego</w:t>
      </w:r>
      <w:r w:rsidRPr="00232E24">
        <w:rPr>
          <w:rFonts w:ascii="Cambria" w:hAnsi="Cambria" w:cs="Arial"/>
        </w:rPr>
        <w:t xml:space="preserve"> komunikatem Prezesa</w:t>
      </w:r>
      <w:r>
        <w:rPr>
          <w:rFonts w:ascii="Cambria" w:hAnsi="Cambria" w:cs="Arial"/>
        </w:rPr>
        <w:t xml:space="preserve"> Głównego Urzędu Statystycznego.</w:t>
      </w:r>
    </w:p>
    <w:p w:rsidR="00196294" w:rsidRPr="00232E24" w:rsidRDefault="00196294" w:rsidP="00196294">
      <w:pPr>
        <w:pStyle w:val="Akapitzlist"/>
        <w:tabs>
          <w:tab w:val="left" w:pos="720"/>
        </w:tabs>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rsidR="00196294" w:rsidRPr="00232E24" w:rsidRDefault="00196294" w:rsidP="0019629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Określa się, iż poziom zmiany ceny materiałów lub kosztów związanych z realizacją zamówienia, którego dotyczy Umowa uprawniający Strony do żądania zmiany wynagrodzenia wynosi 10%, a początkowym terminem ustalenia zmiany wyna</w:t>
      </w:r>
      <w:r>
        <w:rPr>
          <w:rFonts w:ascii="Cambria" w:hAnsi="Cambria" w:cs="Arial"/>
        </w:rPr>
        <w:t xml:space="preserve">grodzenia jest  </w:t>
      </w:r>
      <w:r w:rsidRPr="00232E24">
        <w:rPr>
          <w:rFonts w:ascii="Cambria" w:hAnsi="Cambria" w:cs="Arial"/>
          <w:highlight w:val="yellow"/>
        </w:rPr>
        <w:t>dzień otwarcia ofert</w:t>
      </w:r>
      <w:r w:rsidRPr="00232E24">
        <w:rPr>
          <w:rFonts w:ascii="Cambria" w:hAnsi="Cambria" w:cs="Arial"/>
        </w:rPr>
        <w:t>.</w:t>
      </w:r>
    </w:p>
    <w:p w:rsidR="00196294" w:rsidRPr="00232E24" w:rsidRDefault="00196294" w:rsidP="00196294">
      <w:pPr>
        <w:pStyle w:val="Akapitzlist"/>
        <w:rPr>
          <w:rFonts w:ascii="Cambria" w:eastAsia="Calibri" w:hAnsi="Cambria" w:cs="Calibri"/>
          <w:lang w:eastAsia="pl-PL"/>
        </w:rPr>
      </w:pPr>
    </w:p>
    <w:p w:rsidR="00196294" w:rsidRPr="00232E24" w:rsidRDefault="00196294" w:rsidP="0019629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Badanie poziomu zmiany ceny materiałów lub kosztów związanych z realizacją zamówienia którego dotyczy Umowa, uprawniający Strony do żądania zmiany</w:t>
      </w:r>
      <w:r>
        <w:rPr>
          <w:rFonts w:ascii="Cambria" w:hAnsi="Cambria" w:cs="Arial"/>
        </w:rPr>
        <w:t xml:space="preserve"> wynagrodzenia odbywać się będzie na początku każdego roku obowiązywania umowy (począwszy od 1 stycznia 2023 roku)</w:t>
      </w:r>
      <w:r w:rsidRPr="00232E24">
        <w:rPr>
          <w:rFonts w:ascii="Cambria" w:hAnsi="Cambria" w:cs="Arial"/>
        </w:rPr>
        <w:t xml:space="preserve"> na podstawie komunikatu Prezesa Głównego Urzędu Statystycznego ogłoszonego po </w:t>
      </w:r>
      <w:r>
        <w:rPr>
          <w:rFonts w:ascii="Cambria" w:hAnsi="Cambria" w:cs="Arial"/>
        </w:rPr>
        <w:t>tym dniu i dotyczącego roku poprzedniego</w:t>
      </w:r>
      <w:r w:rsidRPr="00232E24">
        <w:rPr>
          <w:rFonts w:ascii="Cambria" w:hAnsi="Cambria" w:cs="Arial"/>
        </w:rPr>
        <w:t xml:space="preserve"> r</w:t>
      </w:r>
      <w:r>
        <w:rPr>
          <w:rFonts w:ascii="Cambria" w:hAnsi="Cambria" w:cs="Arial"/>
        </w:rPr>
        <w:t>oku</w:t>
      </w:r>
      <w:r w:rsidRPr="00232E24">
        <w:rPr>
          <w:rFonts w:ascii="Cambria" w:hAnsi="Cambria" w:cs="Arial"/>
        </w:rPr>
        <w:t>.</w:t>
      </w:r>
    </w:p>
    <w:p w:rsidR="00196294" w:rsidRPr="00232E24" w:rsidRDefault="00196294" w:rsidP="00196294">
      <w:pPr>
        <w:pStyle w:val="Akapitzlist"/>
        <w:rPr>
          <w:rFonts w:ascii="Cambria" w:eastAsia="Calibri" w:hAnsi="Cambria" w:cs="Calibri"/>
          <w:lang w:eastAsia="pl-PL"/>
        </w:rPr>
      </w:pPr>
    </w:p>
    <w:p w:rsidR="00196294" w:rsidRPr="006265E2" w:rsidRDefault="00196294" w:rsidP="0019629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 xml:space="preserve">Jeżeli poziom zmiany ceny materiałów lub kosztów związanych z realizacją zamówienia przekroczył wartość wskazaną w pkt </w:t>
      </w:r>
      <w:r>
        <w:rPr>
          <w:rFonts w:ascii="Cambria" w:hAnsi="Cambria" w:cs="Arial"/>
        </w:rPr>
        <w:t>3</w:t>
      </w:r>
      <w:r w:rsidRPr="00232E24">
        <w:rPr>
          <w:rFonts w:ascii="Cambria" w:hAnsi="Cambria" w:cs="Arial"/>
        </w:rPr>
        <w:t>, każda ze stron może zwrócić się do drugiej strony z pisemnym wnioskiem o przeprowadzenie negocjacji dotyczących zawarcia porozumienia w sprawie odpowiedniej zmiany wynagrodzenia. Przez odpowiednią zmianę wynagrodzenia, należy rozumieć sumę wzrostu lub obniżki kosztów Wykonawcy wynikających ze zmiany cen materiałów lub kosztów. Wykonawca lub Zamawiający przedstawia sposób i podstawę wyliczenia odpowiedniej zmiany wynagrodzenia. Na podstawie powyższego, strony dokonują zmiany postanowień umowy w zakresie koniecznym do nadania im treści zgodnej z art. 439 ustawy PZP. Zmiana wynagrodzenia może dotyczyć tylko jego niewypłaconej  części.</w:t>
      </w:r>
    </w:p>
    <w:p w:rsidR="00196294" w:rsidRPr="006265E2" w:rsidRDefault="00196294" w:rsidP="00196294">
      <w:pPr>
        <w:pStyle w:val="Akapitzlist"/>
        <w:rPr>
          <w:rFonts w:ascii="Cambria" w:eastAsia="Calibri" w:hAnsi="Cambria" w:cs="Calibri"/>
          <w:lang w:eastAsia="pl-PL"/>
        </w:rPr>
      </w:pPr>
    </w:p>
    <w:p w:rsidR="00196294" w:rsidRPr="00232E24" w:rsidRDefault="00196294" w:rsidP="0019629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eastAsia="Calibri" w:hAnsi="Cambria" w:cs="Calibri"/>
          <w:lang w:eastAsia="pl-PL"/>
        </w:rPr>
        <w:t xml:space="preserve">Brak złożenia przez Wykonawcę bądź Zamawiającego wniosku, o którym mowa w punkcie pkt 5 w terminie 30 dni od momentu ogłoszenia przez Prezesa Głównego Urzędu Statystycznego powoduje brak możliwości waloryzacji wynagrodzenia w danym roku. </w:t>
      </w:r>
    </w:p>
    <w:p w:rsidR="00196294" w:rsidRPr="00232E24" w:rsidRDefault="00196294" w:rsidP="00196294">
      <w:pPr>
        <w:pStyle w:val="Akapitzlist"/>
        <w:rPr>
          <w:rFonts w:ascii="Cambria" w:eastAsia="Calibri" w:hAnsi="Cambria" w:cs="Calibri"/>
          <w:lang w:eastAsia="pl-PL"/>
        </w:rPr>
      </w:pPr>
    </w:p>
    <w:p w:rsidR="00196294" w:rsidRPr="004A3287" w:rsidRDefault="00196294" w:rsidP="00196294">
      <w:pPr>
        <w:pStyle w:val="Akapitzlist"/>
        <w:widowControl w:val="0"/>
        <w:numPr>
          <w:ilvl w:val="3"/>
          <w:numId w:val="2"/>
        </w:numPr>
        <w:tabs>
          <w:tab w:val="clear" w:pos="2880"/>
          <w:tab w:val="left" w:pos="567"/>
        </w:tabs>
        <w:autoSpaceDE w:val="0"/>
        <w:autoSpaceDN w:val="0"/>
        <w:adjustRightInd w:val="0"/>
        <w:ind w:left="426" w:hanging="426"/>
        <w:jc w:val="both"/>
        <w:rPr>
          <w:rFonts w:ascii="Arial" w:hAnsi="Arial" w:cs="Arial"/>
        </w:rPr>
      </w:pPr>
      <w:r w:rsidRPr="004A3287">
        <w:rPr>
          <w:rFonts w:ascii="Cambria" w:hAnsi="Cambria" w:cs="Arial"/>
        </w:rPr>
        <w:t>Maksymalna wartość zmiany wynagrodzenia, jaką dopuszcza Zamawiający w efekcie zastosowania w/w postanowień wynosi 10% wynagrodzenia umownego</w:t>
      </w:r>
      <w:r w:rsidRPr="004A3287">
        <w:rPr>
          <w:rFonts w:ascii="Arial" w:hAnsi="Arial" w:cs="Arial"/>
        </w:rPr>
        <w:t>.</w:t>
      </w:r>
    </w:p>
    <w:p w:rsidR="00196294" w:rsidRDefault="00196294">
      <w:pPr>
        <w:suppressAutoHyphens/>
        <w:spacing w:before="100" w:beforeAutospacing="1" w:after="100" w:afterAutospacing="1" w:line="240" w:lineRule="auto"/>
        <w:jc w:val="center"/>
        <w:rPr>
          <w:rFonts w:ascii="Cambria" w:eastAsia="Times New Roman" w:hAnsi="Cambria" w:cs="Arial"/>
          <w:b/>
          <w:lang w:eastAsia="ar-SA"/>
        </w:rPr>
      </w:pPr>
    </w:p>
    <w:p w:rsidR="00196294" w:rsidRDefault="00196294">
      <w:pPr>
        <w:suppressAutoHyphens/>
        <w:spacing w:before="100" w:beforeAutospacing="1" w:after="100" w:afterAutospacing="1" w:line="240" w:lineRule="auto"/>
        <w:jc w:val="center"/>
        <w:rPr>
          <w:rFonts w:ascii="Cambria" w:eastAsia="Times New Roman" w:hAnsi="Cambria" w:cs="Arial"/>
          <w:b/>
          <w:lang w:eastAsia="ar-SA"/>
        </w:rPr>
      </w:pPr>
    </w:p>
    <w:p w:rsidR="004D4111"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8</w:t>
      </w:r>
    </w:p>
    <w:p w:rsidR="00196294"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p>
    <w:p w:rsidR="004D4111" w:rsidRPr="001F09CC"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Pr="001A6787">
        <w:rPr>
          <w:rFonts w:ascii="Cambria" w:eastAsia="Times New Roman" w:hAnsi="Cambria" w:cs="Arial"/>
          <w:lang w:eastAsia="ar-SA"/>
        </w:rPr>
        <w:t xml:space="preserve">Prace wynikające z Umowy będą kontrolowane i odbierane przez Zamawiającego zgodnie z ustaleniami </w:t>
      </w:r>
      <w:r w:rsidRPr="003A484E">
        <w:rPr>
          <w:rFonts w:ascii="Cambria" w:eastAsia="Times New Roman" w:hAnsi="Cambria" w:cs="Arial"/>
          <w:lang w:eastAsia="ar-SA"/>
        </w:rPr>
        <w:t>Zarządzenia nr 63 Dyrektora Generalnego Lasów Państwowych z dnia 13 sierpnia 2002 r. w sprawie kontroli i odbioru robót urządzeniowych zlecanych przez regionalne dyrekcje Lasów</w:t>
      </w:r>
      <w:r w:rsidRPr="001A6787">
        <w:rPr>
          <w:rFonts w:ascii="Cambria" w:eastAsia="Times New Roman" w:hAnsi="Cambria" w:cs="Arial"/>
          <w:lang w:eastAsia="ar-SA"/>
        </w:rPr>
        <w:t xml:space="preserve"> Państwowych</w:t>
      </w:r>
      <w:r w:rsidR="009F3E8E" w:rsidRPr="001A6787">
        <w:rPr>
          <w:rFonts w:ascii="Cambria" w:eastAsia="Times New Roman" w:hAnsi="Cambria" w:cs="Arial"/>
          <w:lang w:eastAsia="ar-SA"/>
        </w:rPr>
        <w:t xml:space="preserve"> </w:t>
      </w:r>
      <w:r w:rsidR="009F3E8E" w:rsidRPr="001F09CC">
        <w:rPr>
          <w:rFonts w:ascii="Cambria" w:eastAsia="Times New Roman" w:hAnsi="Cambria" w:cs="Arial"/>
          <w:lang w:eastAsia="ar-SA"/>
        </w:rPr>
        <w:t xml:space="preserve">z udziałem przedstawiciela(i) Nadleśnictwa </w:t>
      </w:r>
      <w:r w:rsidR="00D13D4B">
        <w:rPr>
          <w:rFonts w:ascii="Cambria" w:eastAsia="Times New Roman" w:hAnsi="Cambria" w:cs="Arial"/>
          <w:lang w:eastAsia="ar-SA"/>
        </w:rPr>
        <w:t>Mińsk</w:t>
      </w:r>
      <w:r w:rsidRPr="001F09CC">
        <w:rPr>
          <w:rFonts w:ascii="Cambria" w:eastAsia="Times New Roman" w:hAnsi="Cambria" w:cs="Arial"/>
          <w:lang w:eastAsia="ar-SA"/>
        </w:rPr>
        <w:t>.</w:t>
      </w:r>
    </w:p>
    <w:p w:rsidR="004C7E33" w:rsidRDefault="004C7E33" w:rsidP="004C7E33">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lastRenderedPageBreak/>
        <w:t>2.</w:t>
      </w:r>
      <w:r>
        <w:rPr>
          <w:rFonts w:ascii="Cambria" w:eastAsia="Times New Roman" w:hAnsi="Cambria" w:cs="Arial"/>
          <w:lang w:eastAsia="ar-SA"/>
        </w:rPr>
        <w:tab/>
      </w:r>
      <w:r w:rsidRPr="004C7E33">
        <w:rPr>
          <w:rFonts w:ascii="Cambria" w:eastAsia="Times New Roman" w:hAnsi="Cambria" w:cs="Arial"/>
          <w:lang w:eastAsia="ar-SA"/>
        </w:rPr>
        <w:t xml:space="preserve">Zamawiający przekaże uwagi i zastrzeżenia do zgłoszonych robót w terminie do </w:t>
      </w:r>
      <w:r w:rsidR="003A484E">
        <w:rPr>
          <w:rFonts w:ascii="Cambria" w:eastAsia="Times New Roman" w:hAnsi="Cambria" w:cs="Arial"/>
          <w:lang w:eastAsia="ar-SA"/>
        </w:rPr>
        <w:t>21</w:t>
      </w:r>
      <w:r w:rsidRPr="004C7E33">
        <w:rPr>
          <w:rFonts w:ascii="Cambria" w:eastAsia="Times New Roman" w:hAnsi="Cambria" w:cs="Arial"/>
          <w:lang w:eastAsia="ar-SA"/>
        </w:rPr>
        <w:t xml:space="preserve"> dni od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rsidR="004D4111" w:rsidRPr="00F64EC0" w:rsidRDefault="00196294" w:rsidP="004C7E33">
      <w:pPr>
        <w:tabs>
          <w:tab w:val="left" w:pos="360"/>
        </w:tabs>
        <w:suppressAutoHyphens/>
        <w:spacing w:before="100" w:beforeAutospacing="1" w:after="100" w:afterAutospacing="1" w:line="240" w:lineRule="auto"/>
        <w:ind w:left="360" w:hanging="360"/>
        <w:jc w:val="center"/>
        <w:rPr>
          <w:rFonts w:ascii="Cambria" w:eastAsia="Times New Roman" w:hAnsi="Cambria" w:cs="Arial"/>
          <w:b/>
          <w:lang w:eastAsia="ar-SA"/>
        </w:rPr>
      </w:pPr>
      <w:r>
        <w:rPr>
          <w:rFonts w:ascii="Cambria" w:eastAsia="Times New Roman" w:hAnsi="Cambria" w:cs="Arial"/>
          <w:b/>
          <w:lang w:eastAsia="ar-SA"/>
        </w:rPr>
        <w:t>§ 9</w:t>
      </w:r>
    </w:p>
    <w:p w:rsidR="004D4111" w:rsidRPr="00F64EC0" w:rsidRDefault="00307808">
      <w:pPr>
        <w:suppressAutoHyphens/>
        <w:spacing w:before="100" w:beforeAutospacing="1" w:after="100" w:afterAutospacing="1" w:line="240" w:lineRule="auto"/>
        <w:contextualSpacing/>
        <w:jc w:val="both"/>
        <w:rPr>
          <w:rFonts w:ascii="Cambria" w:eastAsia="Times New Roman" w:hAnsi="Cambria" w:cs="Arial"/>
          <w:lang w:eastAsia="ar-SA"/>
        </w:rPr>
      </w:pPr>
      <w:r w:rsidRPr="00F64EC0">
        <w:rPr>
          <w:rFonts w:ascii="Cambria" w:eastAsia="Times New Roman" w:hAnsi="Cambria" w:cs="Arial"/>
          <w:lang w:eastAsia="ar-SA"/>
        </w:rPr>
        <w:t>W przypadku stwierdzenia przy odbiorze usterek lub wad w wykonaniu Przedmiotu Umowy, Zamawiającemu przysługują następujące uprawnienia:</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jeżeli wady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rsidR="004D4111" w:rsidRPr="00F64EC0" w:rsidRDefault="00307808">
      <w:pPr>
        <w:suppressAutoHyphens/>
        <w:spacing w:before="100" w:beforeAutospacing="1" w:after="100" w:afterAutospacing="1" w:line="240" w:lineRule="auto"/>
        <w:ind w:left="850" w:hanging="142"/>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może odmówić odbioru do czasu usunięcia wad, jeżeli wady są istotne,</w:t>
      </w:r>
    </w:p>
    <w:p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2)</w:t>
      </w:r>
      <w:r w:rsidRPr="00F64EC0">
        <w:rPr>
          <w:rFonts w:ascii="Cambria" w:eastAsia="Calibri" w:hAnsi="Cambria" w:cs="Arial"/>
        </w:rPr>
        <w:tab/>
        <w:t>jeżeli wady nie nadają się do usunięcia:</w:t>
      </w:r>
    </w:p>
    <w:p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ale umożliwiają użytkowanie Przedmiotu Umowy zgodnie z przeznaczeniem, może obniżyć odpowiednio wynagrodzenie Wykonawcy,</w:t>
      </w:r>
    </w:p>
    <w:p w:rsidR="004D4111" w:rsidRPr="00F64EC0" w:rsidRDefault="00307808" w:rsidP="006B7D9F">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i uniemożliwiają użytkowanie Przedmiotu Umowy zgodnie z przeznaczeniem, może odstąpić od Umowy w terminie </w:t>
      </w:r>
      <w:r w:rsidR="003A484E">
        <w:rPr>
          <w:rFonts w:ascii="Cambria" w:eastAsia="Calibri" w:hAnsi="Cambria" w:cs="Arial"/>
        </w:rPr>
        <w:t>21</w:t>
      </w:r>
      <w:r w:rsidRPr="00F64EC0">
        <w:rPr>
          <w:rFonts w:ascii="Cambria" w:eastAsia="Calibri" w:hAnsi="Cambria" w:cs="Arial"/>
        </w:rPr>
        <w:t xml:space="preserve"> dni od uzyskania wiedzy o tym fakcie lub żądać od Wykonawcy wykonania przedmiotu Umowy bez wad, bez względu na koszty.</w:t>
      </w:r>
    </w:p>
    <w:p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p>
    <w:p w:rsidR="004D4111" w:rsidRPr="00F64EC0" w:rsidRDefault="00307808">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Zamawiający nabywa wszelkie autorskie prawa majątkowe w rozumieniu ustawy z dnia 4 lutego 1994 roku o prawie autorskim i prawach pokrewnych (tekst jedn. Dz. U. z 2019 r., poz. 1231 z </w:t>
      </w:r>
      <w:proofErr w:type="spellStart"/>
      <w:r w:rsidRPr="00F64EC0">
        <w:rPr>
          <w:rFonts w:ascii="Cambria" w:eastAsia="Times New Roman" w:hAnsi="Cambria" w:cs="Arial"/>
          <w:lang w:eastAsia="ar-SA"/>
        </w:rPr>
        <w:t>późn</w:t>
      </w:r>
      <w:proofErr w:type="spellEnd"/>
      <w:r w:rsidRPr="00F64EC0">
        <w:rPr>
          <w:rFonts w:ascii="Cambria" w:eastAsia="Times New Roman" w:hAnsi="Cambria" w:cs="Arial"/>
          <w:lang w:eastAsia="ar-SA"/>
        </w:rPr>
        <w:t xml:space="preserve">.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t>
      </w:r>
      <w:r w:rsidRPr="00F64EC0">
        <w:rPr>
          <w:rFonts w:ascii="Cambria" w:eastAsia="Times New Roman" w:hAnsi="Cambria" w:cs="Arial"/>
          <w:lang w:eastAsia="ar-SA"/>
        </w:rPr>
        <w:br/>
        <w:t>w Umowie Wykonawca przenosi na Zamawiającego z chwilą przekazania Zmawiającemu całości lub danej części opracowania stanowiącego Przedmiot Umowy, prawa autorskie do Przedmio</w:t>
      </w:r>
      <w:r w:rsidR="00B51053">
        <w:rPr>
          <w:rFonts w:ascii="Cambria" w:eastAsia="Times New Roman" w:hAnsi="Cambria" w:cs="Arial"/>
          <w:lang w:eastAsia="ar-SA"/>
        </w:rPr>
        <w:t xml:space="preserve">tu Umowy na </w:t>
      </w:r>
      <w:r w:rsidR="001D351C">
        <w:rPr>
          <w:rFonts w:ascii="Cambria" w:eastAsia="Times New Roman" w:hAnsi="Cambria" w:cs="Arial"/>
          <w:lang w:eastAsia="ar-SA"/>
        </w:rPr>
        <w:t xml:space="preserve">następujących </w:t>
      </w:r>
      <w:r w:rsidR="00B51053">
        <w:rPr>
          <w:rFonts w:ascii="Cambria" w:eastAsia="Times New Roman" w:hAnsi="Cambria" w:cs="Arial"/>
          <w:lang w:eastAsia="ar-SA"/>
        </w:rPr>
        <w:t>polach eksploatacji</w:t>
      </w:r>
      <w:r w:rsidRPr="00F64EC0">
        <w:rPr>
          <w:rFonts w:ascii="Cambria" w:eastAsia="Times New Roman" w:hAnsi="Cambria" w:cs="Arial"/>
          <w:lang w:eastAsia="ar-SA"/>
        </w:rPr>
        <w:t>:</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lastRenderedPageBreak/>
        <w:t>3)</w:t>
      </w:r>
      <w:r w:rsidRPr="00F64EC0">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F64EC0">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rsidR="004D4111" w:rsidRPr="00F64EC0" w:rsidRDefault="00307808">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Zamawiający, z chwilą przekazania, nabywa własność egzemplarzy, na których utrwalono dane i opracowania, o których mowa w ust. 1. </w:t>
      </w:r>
    </w:p>
    <w:p w:rsidR="004D4111" w:rsidRPr="00F64EC0" w:rsidRDefault="00307808" w:rsidP="006B7D9F">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3. Po przeniesieniu autorskich praw majątkowych do Przedmiotu Umowy na rzecz Zamawiającego, Zamawiającemu przysługuje prawo do wykonywania zależnych praw autorskich, bez zgody Wykonawcy.</w:t>
      </w:r>
    </w:p>
    <w:p w:rsidR="004D4111" w:rsidRPr="00F64EC0" w:rsidRDefault="00196294">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udziela Zamawiającemu gwarancji jakości wykonania Przedmiotu Umowy na okres 24 miesięcy od dnia podpisania protokołu końcowej kontroli i odbioru Przedmiotu Umowy.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do usunięcia wad Przedmiotu Umowy w terminie </w:t>
      </w:r>
      <w:r w:rsidR="003A484E">
        <w:rPr>
          <w:rFonts w:ascii="Cambria" w:eastAsia="Times New Roman" w:hAnsi="Cambria" w:cs="Arial"/>
          <w:lang w:eastAsia="ar-SA"/>
        </w:rPr>
        <w:t>21</w:t>
      </w:r>
      <w:r w:rsidRPr="00F64EC0">
        <w:rPr>
          <w:rFonts w:ascii="Cambria" w:eastAsia="Times New Roman" w:hAnsi="Cambria" w:cs="Arial"/>
          <w:lang w:eastAsia="ar-SA"/>
        </w:rPr>
        <w:t xml:space="preserve"> dni od dnia zgłoszenia przez Zamawiającego. W przypadku, jeżeli usunięcie wad wymaga dłuższego czasu, to wówczas Zamawiający wyznaczy dłuższy termin usuwania wad.</w:t>
      </w:r>
    </w:p>
    <w:p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Okres gwarancji ulega wydłużeniu o czas potrzebny na usunięcie wad. </w:t>
      </w:r>
      <w:r w:rsidRPr="00F64EC0">
        <w:rPr>
          <w:rFonts w:ascii="Cambria" w:eastAsia="Times New Roman" w:hAnsi="Cambria" w:cs="Arial"/>
          <w:lang w:eastAsia="ar-SA"/>
        </w:rPr>
        <w:tab/>
      </w:r>
    </w:p>
    <w:p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lastRenderedPageBreak/>
        <w:t>§ 12</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odpowiedzialność za niewykonanie lub nienależyte wykonanie zobowiązań umownych w formie kar umownych w następujących przypadkach i wysokościach:</w:t>
      </w:r>
    </w:p>
    <w:p w:rsidR="004D4111" w:rsidRPr="00F64EC0" w:rsidRDefault="00307808">
      <w:pPr>
        <w:tabs>
          <w:tab w:val="left" w:pos="900"/>
        </w:tabs>
        <w:suppressAutoHyphens/>
        <w:spacing w:before="240" w:after="240" w:line="240" w:lineRule="auto"/>
        <w:ind w:firstLine="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zapłaci Zamawiającemu kary umowne:</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stosunku do terminów określonych w  § 4 ust.1 pkt 2 i 3 Umowy;</w:t>
      </w:r>
    </w:p>
    <w:p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w wysokości 2% wynagrodzenia brutto Wykonawcy, o którym mowa w § 5 ust. 1 Umowy, w przypadku odstąpienia od umowy z przyczyn leżących po stronie Wykonawcy;</w:t>
      </w:r>
    </w:p>
    <w:p w:rsidR="004D4111" w:rsidRPr="00F64EC0" w:rsidRDefault="00307808">
      <w:pPr>
        <w:numPr>
          <w:ilvl w:val="0"/>
          <w:numId w:val="4"/>
        </w:numPr>
        <w:tabs>
          <w:tab w:val="left" w:pos="1440"/>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usunięciu wad stwierdzonych przy odbiorze lub w okresie gwarancji jakości lub rękojmi za wady, liczony od </w:t>
      </w:r>
      <w:r w:rsidR="007B7677">
        <w:rPr>
          <w:rFonts w:ascii="Cambria" w:eastAsia="Times New Roman" w:hAnsi="Cambria" w:cs="Arial"/>
          <w:lang w:eastAsia="ar-SA"/>
        </w:rPr>
        <w:t xml:space="preserve">następnego </w:t>
      </w:r>
      <w:r w:rsidRPr="00F64EC0">
        <w:rPr>
          <w:rFonts w:ascii="Cambria" w:eastAsia="Times New Roman" w:hAnsi="Cambria" w:cs="Arial"/>
          <w:lang w:eastAsia="ar-SA"/>
        </w:rPr>
        <w:t xml:space="preserve">dnia </w:t>
      </w:r>
      <w:r w:rsidR="007B7677">
        <w:rPr>
          <w:rFonts w:ascii="Cambria" w:eastAsia="Times New Roman" w:hAnsi="Cambria" w:cs="Arial"/>
          <w:lang w:eastAsia="ar-SA"/>
        </w:rPr>
        <w:t xml:space="preserve">od dnia upływu </w:t>
      </w:r>
      <w:r w:rsidRPr="00F64EC0">
        <w:rPr>
          <w:rFonts w:ascii="Cambria" w:eastAsia="Times New Roman" w:hAnsi="Cambria" w:cs="Arial"/>
          <w:lang w:eastAsia="ar-SA"/>
        </w:rPr>
        <w:t>wyznaczonego na usunięcie wad;</w:t>
      </w:r>
    </w:p>
    <w:p w:rsidR="004D4111" w:rsidRPr="00F64EC0" w:rsidRDefault="00307808">
      <w:pPr>
        <w:numPr>
          <w:ilvl w:val="0"/>
          <w:numId w:val="4"/>
        </w:numPr>
        <w:tabs>
          <w:tab w:val="left" w:pos="1418"/>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za każdy przypadek naruszenia przez Wykonawcę postanowień § 2 ust. </w:t>
      </w:r>
      <w:r w:rsidR="001D351C">
        <w:rPr>
          <w:rFonts w:ascii="Cambria" w:eastAsia="Times New Roman" w:hAnsi="Cambria" w:cs="Arial"/>
          <w:lang w:eastAsia="ar-SA"/>
        </w:rPr>
        <w:t>1</w:t>
      </w:r>
      <w:r w:rsidRPr="00F64EC0">
        <w:rPr>
          <w:rFonts w:ascii="Cambria" w:eastAsia="Times New Roman" w:hAnsi="Cambria" w:cs="Arial"/>
          <w:lang w:eastAsia="ar-SA"/>
        </w:rPr>
        <w:t xml:space="preserve"> i </w:t>
      </w:r>
      <w:r w:rsidR="001D351C">
        <w:rPr>
          <w:rFonts w:ascii="Cambria" w:eastAsia="Times New Roman" w:hAnsi="Cambria" w:cs="Arial"/>
          <w:lang w:eastAsia="ar-SA"/>
        </w:rPr>
        <w:t>2</w:t>
      </w:r>
      <w:r w:rsidRPr="00F64EC0">
        <w:rPr>
          <w:rFonts w:ascii="Cambria" w:eastAsia="Times New Roman" w:hAnsi="Cambria" w:cs="Arial"/>
          <w:lang w:eastAsia="ar-SA"/>
        </w:rPr>
        <w:t xml:space="preserve"> Umowy - w wysokości 2 000 zł,</w:t>
      </w:r>
    </w:p>
    <w:p w:rsidR="004D4111" w:rsidRPr="00F64EC0" w:rsidRDefault="00307808">
      <w:pPr>
        <w:spacing w:before="240" w:after="240" w:line="240" w:lineRule="auto"/>
        <w:ind w:left="1415" w:hanging="564"/>
        <w:jc w:val="both"/>
        <w:rPr>
          <w:rFonts w:ascii="Cambria" w:eastAsia="Times New Roman" w:hAnsi="Cambria" w:cs="Arial"/>
          <w:lang w:eastAsia="ar-SA"/>
        </w:rPr>
      </w:pPr>
      <w:r w:rsidRPr="00F64EC0">
        <w:rPr>
          <w:rFonts w:ascii="Cambria" w:eastAsia="Times New Roman" w:hAnsi="Cambria" w:cs="Arial"/>
          <w:lang w:eastAsia="ar-SA"/>
        </w:rPr>
        <w:t>e)</w:t>
      </w:r>
      <w:r w:rsidRPr="00F64EC0">
        <w:rPr>
          <w:rFonts w:ascii="Cambria" w:eastAsia="Times New Roman" w:hAnsi="Cambria" w:cs="Arial"/>
          <w:lang w:eastAsia="ar-SA"/>
        </w:rPr>
        <w:tab/>
        <w:t xml:space="preserve">za każdy przypadek naruszenia przez Wykonawcę Obowiązku Zatrudnienia – w wysokości 2 000 zł. </w:t>
      </w:r>
    </w:p>
    <w:p w:rsidR="004D4111" w:rsidRPr="00F64EC0" w:rsidRDefault="00307808">
      <w:pPr>
        <w:spacing w:before="240" w:after="240" w:line="240" w:lineRule="auto"/>
        <w:ind w:left="1418" w:hanging="567"/>
        <w:jc w:val="both"/>
        <w:rPr>
          <w:rFonts w:ascii="Cambria" w:eastAsia="Times New Roman" w:hAnsi="Cambria" w:cs="Arial"/>
          <w:lang w:eastAsia="ar-SA"/>
        </w:rPr>
      </w:pPr>
      <w:r w:rsidRPr="00F64EC0">
        <w:rPr>
          <w:rFonts w:ascii="Cambria" w:eastAsia="Times New Roman" w:hAnsi="Cambria" w:cs="Arial"/>
          <w:lang w:eastAsia="ar-SA"/>
        </w:rPr>
        <w:t>f)</w:t>
      </w:r>
      <w:r w:rsidRPr="00F64EC0">
        <w:rPr>
          <w:rFonts w:ascii="Cambria" w:eastAsia="Times New Roman" w:hAnsi="Cambria" w:cs="Arial"/>
          <w:lang w:eastAsia="ar-SA"/>
        </w:rPr>
        <w:tab/>
        <w:t>za każdy przypadek naruszenia przez Wykonawcę obowiązku, o którym mowa w § 3 ust. 7 Umowy – w wysokości 5 000 zł</w:t>
      </w:r>
    </w:p>
    <w:p w:rsidR="004D4111" w:rsidRPr="00F64EC0" w:rsidRDefault="00307808">
      <w:pPr>
        <w:tabs>
          <w:tab w:val="left" w:pos="900"/>
        </w:tabs>
        <w:suppressAutoHyphens/>
        <w:spacing w:before="240" w:after="240" w:line="240" w:lineRule="auto"/>
        <w:ind w:left="90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Strony zastrzegają możliwość dochodzenia odszkodowania uzupełniającego w przypadku, gdy poniesiona szkoda przekracza wartość kar zastrzeżonych w ust. 1.</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rsidR="004D4111" w:rsidRPr="00F64EC0" w:rsidRDefault="00307808">
      <w:pPr>
        <w:autoSpaceDE w:val="0"/>
        <w:autoSpaceDN w:val="0"/>
        <w:adjustRightInd w:val="0"/>
        <w:spacing w:before="240" w:after="240" w:line="240" w:lineRule="auto"/>
        <w:ind w:left="567" w:hanging="567"/>
        <w:jc w:val="both"/>
        <w:rPr>
          <w:rFonts w:ascii="Cambria" w:eastAsia="Times New Roman" w:hAnsi="Cambria" w:cs="Arial"/>
          <w:lang w:eastAsia="pl-PL"/>
        </w:rPr>
      </w:pPr>
      <w:r w:rsidRPr="00F64EC0">
        <w:rPr>
          <w:rFonts w:ascii="Cambria" w:eastAsia="Times New Roman" w:hAnsi="Cambria" w:cs="Arial"/>
          <w:lang w:eastAsia="pl-PL"/>
        </w:rPr>
        <w:t>5.</w:t>
      </w:r>
      <w:r w:rsidRPr="00F64EC0">
        <w:rPr>
          <w:rFonts w:ascii="Cambria" w:eastAsia="Times New Roman" w:hAnsi="Cambria" w:cs="Arial"/>
          <w:lang w:eastAsia="pl-PL"/>
        </w:rPr>
        <w:tab/>
        <w:t>Odstąpienie od Umowy nie wyłącza uprawnienia Zamawiającego do dochodzenia kar umownych należnych z tytułu wystąpienia okoliczności mających miejsce przed złożeniem oświadczenia o odstąpieniu od Umowy.</w:t>
      </w:r>
    </w:p>
    <w:p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Zamawiający może odstąpić od niniejszej Umowy w okol</w:t>
      </w:r>
      <w:r w:rsidR="002E0B7B">
        <w:rPr>
          <w:rFonts w:ascii="Cambria" w:eastAsia="Times New Roman" w:hAnsi="Cambria" w:cs="Arial"/>
          <w:lang w:eastAsia="ar-SA"/>
        </w:rPr>
        <w:t xml:space="preserve">icznościach wskazanych </w:t>
      </w:r>
      <w:r w:rsidR="002E0B7B">
        <w:rPr>
          <w:rFonts w:ascii="Cambria" w:eastAsia="Times New Roman" w:hAnsi="Cambria" w:cs="Arial"/>
          <w:lang w:eastAsia="ar-SA"/>
        </w:rPr>
        <w:br/>
        <w:t xml:space="preserve">w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W takim przypadku rozliczenie wynagrodzenia należnego Wykon</w:t>
      </w:r>
      <w:r w:rsidR="002E0B7B">
        <w:rPr>
          <w:rFonts w:ascii="Cambria" w:eastAsia="Times New Roman" w:hAnsi="Cambria" w:cs="Arial"/>
          <w:lang w:eastAsia="ar-SA"/>
        </w:rPr>
        <w:t xml:space="preserve">awcy nastąpi na podstawie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Odstąpienie od Umowy na tej podstawie nie powoduje obowiązku zapłaty kary umownej. </w:t>
      </w:r>
    </w:p>
    <w:p w:rsidR="004D4111" w:rsidRPr="00F64EC0" w:rsidRDefault="00307808" w:rsidP="006B7D9F">
      <w:pPr>
        <w:autoSpaceDE w:val="0"/>
        <w:autoSpaceDN w:val="0"/>
        <w:adjustRightInd w:val="0"/>
        <w:spacing w:before="120" w:after="0" w:line="240" w:lineRule="auto"/>
        <w:ind w:left="567" w:hanging="567"/>
        <w:jc w:val="both"/>
        <w:rPr>
          <w:rFonts w:ascii="Cambria" w:eastAsia="Times New Roman" w:hAnsi="Cambria" w:cs="Arial"/>
          <w:lang w:eastAsia="ar-SA"/>
        </w:rPr>
      </w:pPr>
      <w:r w:rsidRPr="00F64EC0">
        <w:rPr>
          <w:rFonts w:ascii="Cambria" w:hAnsi="Cambria" w:cs="Arial"/>
          <w:bCs/>
          <w:lang w:eastAsia="pl-PL"/>
        </w:rPr>
        <w:t>7.</w:t>
      </w:r>
      <w:r w:rsidRPr="00F64EC0">
        <w:rPr>
          <w:rFonts w:ascii="Cambria" w:hAnsi="Cambria" w:cs="Arial"/>
          <w:bCs/>
          <w:lang w:eastAsia="pl-PL"/>
        </w:rPr>
        <w:tab/>
        <w:t xml:space="preserve">Strony określają limit kar umownych naliczonych na podstawie ust. 1 pkt 1) na </w:t>
      </w:r>
      <w:r w:rsidR="006B7D9F" w:rsidRPr="00F64EC0">
        <w:rPr>
          <w:rFonts w:ascii="Cambria" w:hAnsi="Cambria" w:cs="Arial"/>
          <w:bCs/>
          <w:lang w:eastAsia="pl-PL"/>
        </w:rPr>
        <w:t>20</w:t>
      </w:r>
      <w:r w:rsidRPr="00F64EC0">
        <w:rPr>
          <w:rFonts w:ascii="Cambria" w:hAnsi="Cambria" w:cs="Arial"/>
          <w:bCs/>
          <w:lang w:eastAsia="pl-PL"/>
        </w:rPr>
        <w:t xml:space="preserve">% </w:t>
      </w:r>
      <w:r w:rsidRPr="00F64EC0">
        <w:rPr>
          <w:rFonts w:ascii="Cambria" w:eastAsia="Times New Roman" w:hAnsi="Cambria" w:cs="Arial"/>
          <w:lang w:eastAsia="ar-SA"/>
        </w:rPr>
        <w:t>wynagrodzenia brutto Wykonawcy, o którym mowa w § 5 ust. 1 Umowy.</w:t>
      </w:r>
    </w:p>
    <w:p w:rsidR="004D4111" w:rsidRPr="00F64EC0" w:rsidRDefault="004D4111">
      <w:pPr>
        <w:tabs>
          <w:tab w:val="left" w:pos="540"/>
        </w:tabs>
        <w:suppressAutoHyphens/>
        <w:spacing w:before="240" w:after="240" w:line="240" w:lineRule="auto"/>
        <w:ind w:left="540" w:hanging="540"/>
        <w:jc w:val="both"/>
        <w:rPr>
          <w:rFonts w:ascii="Cambria" w:eastAsia="Times New Roman" w:hAnsi="Cambria" w:cs="Arial"/>
          <w:lang w:eastAsia="ar-SA"/>
        </w:rPr>
      </w:pP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p>
    <w:p w:rsidR="004D4111" w:rsidRPr="00F64EC0" w:rsidRDefault="00307808" w:rsidP="001F09CC">
      <w:pPr>
        <w:tabs>
          <w:tab w:val="left" w:pos="540"/>
        </w:tabs>
        <w:suppressAutoHyphens/>
        <w:spacing w:before="100" w:beforeAutospacing="1" w:after="100" w:afterAutospacing="1" w:line="240" w:lineRule="auto"/>
        <w:ind w:left="567" w:hanging="567"/>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Przedstawicielami Zamawiającego w odniesieniu do prac objętych Umową będą </w:t>
      </w:r>
      <w:r w:rsidR="001F09CC">
        <w:rPr>
          <w:rFonts w:ascii="Cambria" w:eastAsia="Times New Roman" w:hAnsi="Cambria" w:cs="Arial"/>
          <w:lang w:eastAsia="ar-SA"/>
        </w:rPr>
        <w:t xml:space="preserve">      </w:t>
      </w:r>
      <w:r w:rsidRPr="00F64EC0">
        <w:rPr>
          <w:rFonts w:ascii="Cambria" w:eastAsia="Times New Roman" w:hAnsi="Cambria" w:cs="Arial"/>
          <w:lang w:eastAsia="ar-SA"/>
        </w:rPr>
        <w:t>……………………………………</w:t>
      </w:r>
      <w:r w:rsidR="001F09CC">
        <w:rPr>
          <w:rFonts w:ascii="Cambria" w:eastAsia="Times New Roman" w:hAnsi="Cambria" w:cs="Arial"/>
          <w:lang w:eastAsia="ar-SA"/>
        </w:rPr>
        <w:t>………………………………………………………………………………………………</w:t>
      </w:r>
    </w:p>
    <w:p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 xml:space="preserve">Przedstawicielem Wykonawcy będzie </w:t>
      </w:r>
      <w:r w:rsidR="001F09CC">
        <w:rPr>
          <w:rFonts w:ascii="Cambria" w:eastAsia="Times New Roman" w:hAnsi="Cambria" w:cs="Arial"/>
          <w:lang w:eastAsia="ar-SA"/>
        </w:rPr>
        <w:t>……………………………………</w:t>
      </w:r>
      <w:r w:rsidRPr="00F64EC0">
        <w:rPr>
          <w:rFonts w:ascii="Cambria" w:eastAsia="Times New Roman" w:hAnsi="Cambria" w:cs="Arial"/>
          <w:lang w:eastAsia="ar-SA"/>
        </w:rPr>
        <w:t>…………………………………… .</w:t>
      </w: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Zamawiający przewiduje możliwość istotnej zmiany postanowień zawartej Umowy </w:t>
      </w:r>
      <w:r w:rsidRPr="00F64EC0">
        <w:rPr>
          <w:rFonts w:ascii="Cambria" w:eastAsia="Times New Roman" w:hAnsi="Cambria" w:cs="Arial"/>
          <w:lang w:eastAsia="ar-SA"/>
        </w:rPr>
        <w:br/>
        <w:t xml:space="preserve">w stosunku do treści oferty, na podstawie której dokonano wyboru Wykonawcy, </w:t>
      </w:r>
      <w:r w:rsidRPr="00F64EC0">
        <w:rPr>
          <w:rFonts w:ascii="Cambria" w:eastAsia="Times New Roman" w:hAnsi="Cambria" w:cs="Arial"/>
          <w:lang w:eastAsia="ar-SA"/>
        </w:rPr>
        <w:br/>
        <w:t>w następujących przypadkach:</w:t>
      </w:r>
    </w:p>
    <w:p w:rsidR="004D4111" w:rsidRPr="00F64EC0" w:rsidRDefault="00307808">
      <w:pPr>
        <w:numPr>
          <w:ilvl w:val="1"/>
          <w:numId w:val="5"/>
        </w:numPr>
        <w:suppressAutoHyphens/>
        <w:spacing w:before="240" w:after="240"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 xml:space="preserve">Zmiana zakresu i sposobu wykonywania Przedmiotu Umowy w przypadkach: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w:t>
      </w:r>
    </w:p>
    <w:p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Zmiana terminu wykonania Przedmiotu Umowy lub terminów cząstkowych wynikających z Harmonogramu w następujących przypadkach:</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niekorzystnych warunków pogodowych lub klimatycznych w zakresie większym, niż można to było racjonalnie przewidywać,</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wystąpienia działań i zaniechań organów władzy publicznej, w tym zmiany przepisów i urzędowych interpretacji przepisów dot. realizacji i finansowania Przedmiotu Umowy, przekroczenie terminów na wydanie odpowiednich decyzji, zezwoleń, uzgodnień,</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przedłużenia się procedury udzielenia przedmiotowego zamówienia publicznego poprzez środki ochrony prawnej, wykorzystywane przez wykonawców lub inne podmioty,</w:t>
      </w:r>
    </w:p>
    <w:p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lastRenderedPageBreak/>
        <w:t xml:space="preserve">konieczności uwzględnienia wpływu ewentualnych zamówień dodatkowych i zamówień, o których mowa w art. </w:t>
      </w:r>
      <w:r w:rsidR="002E0B7B">
        <w:rPr>
          <w:rFonts w:ascii="Cambria" w:eastAsia="Times New Roman" w:hAnsi="Cambria" w:cs="Arial"/>
          <w:lang w:eastAsia="ar-SA"/>
        </w:rPr>
        <w:t>214</w:t>
      </w:r>
      <w:r w:rsidRPr="00F64EC0">
        <w:rPr>
          <w:rFonts w:ascii="Cambria" w:eastAsia="Times New Roman" w:hAnsi="Cambria" w:cs="Arial"/>
          <w:lang w:eastAsia="ar-SA"/>
        </w:rPr>
        <w:t xml:space="preserve"> ust. 1 pkt </w:t>
      </w:r>
      <w:r w:rsidR="002E0B7B">
        <w:rPr>
          <w:rFonts w:ascii="Cambria" w:eastAsia="Times New Roman" w:hAnsi="Cambria" w:cs="Arial"/>
          <w:lang w:eastAsia="ar-SA"/>
        </w:rPr>
        <w:t>7</w:t>
      </w:r>
      <w:r w:rsidRPr="00F64EC0">
        <w:rPr>
          <w:rFonts w:ascii="Cambria" w:eastAsia="Times New Roman" w:hAnsi="Cambria" w:cs="Arial"/>
          <w:lang w:eastAsia="ar-SA"/>
        </w:rPr>
        <w:t xml:space="preserve"> PZP na realizację Przedmiotu Umowy.</w:t>
      </w:r>
    </w:p>
    <w:p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rsidR="004D4111" w:rsidRPr="00F64EC0" w:rsidRDefault="00307808">
      <w:pPr>
        <w:numPr>
          <w:ilvl w:val="1"/>
          <w:numId w:val="5"/>
        </w:numPr>
        <w:suppressAutoHyphens/>
        <w:spacing w:before="240" w:after="240" w:line="240" w:lineRule="auto"/>
        <w:ind w:left="1134" w:hanging="850"/>
        <w:jc w:val="both"/>
        <w:rPr>
          <w:rFonts w:ascii="Cambria" w:eastAsia="Times New Roman" w:hAnsi="Cambria" w:cs="Arial"/>
          <w:lang w:eastAsia="ar-SA"/>
        </w:rPr>
      </w:pPr>
      <w:r w:rsidRPr="00F64EC0">
        <w:rPr>
          <w:rFonts w:ascii="Cambria" w:eastAsia="Times New Roman" w:hAnsi="Cambria" w:cs="Arial"/>
          <w:lang w:eastAsia="ar-SA"/>
        </w:rPr>
        <w:t>Zmiana części Przedmiotu Umowy, które Wykonawca przewidział do realizacji za pomocą podwykonawców na inne części Przedmiotu Umowy, w tym również na części, których Wykonawca nie wskazał w złożonej przez siebie ofercie - na wniosek Wykonawcy, uzasadniony jego interesem gospodarczym. Zmiana nie może pociągać za sobą zmiany terminu realizacji ani zwiększenia wynagrodzenia należnego Wykonawcy.</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W przypadku wystąpienia okoliczności, o których mowa w ust. 1 pkt 2 Umowy, termin wykonania Umowy może ulec odpowiedniemu przedłużeniu, jednakże o czas nie dłuższy niż okres trwania tych okoliczności.</w:t>
      </w:r>
    </w:p>
    <w:p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zmiany wprowadzane do niniejszej Umowy dokonywane będą z poszanowaniem obowiązków wynikających z obowiązującego prawa, w tym w szczególności art. </w:t>
      </w:r>
      <w:r w:rsidR="002E0B7B">
        <w:rPr>
          <w:rFonts w:ascii="Cambria" w:eastAsia="Times New Roman" w:hAnsi="Cambria" w:cs="Arial"/>
          <w:lang w:eastAsia="ar-SA"/>
        </w:rPr>
        <w:t>455</w:t>
      </w:r>
      <w:r w:rsidRPr="00F64EC0">
        <w:rPr>
          <w:rFonts w:ascii="Cambria" w:eastAsia="Times New Roman" w:hAnsi="Cambria" w:cs="Arial"/>
          <w:lang w:eastAsia="ar-SA"/>
        </w:rPr>
        <w:t xml:space="preserve"> PZP oraz zasad ogólnych rządzących tą ustawą.</w:t>
      </w: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rsidR="004D4111" w:rsidRPr="00F64EC0" w:rsidRDefault="00307808" w:rsidP="006B7D9F">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 sprawach nieuregulowanych niniejszą Umową zastosowanie mieć będą odpowiednie przepisy Kodeksu Cywilnego i PZP.</w:t>
      </w: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Umowa zostaje zawarta na piśmie pod rygorem, nieważności.</w:t>
      </w:r>
    </w:p>
    <w:p w:rsidR="004D4111" w:rsidRPr="00F64EC0" w:rsidRDefault="00307808" w:rsidP="006B7D9F">
      <w:pPr>
        <w:numPr>
          <w:ilvl w:val="255"/>
          <w:numId w:val="0"/>
        </w:num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Wszelkie zmiany lub uzupełnienia niniejszej Umowy, dla swej ważności wymagają dochowania formy pisemnej pod rygorem nieważności.</w:t>
      </w:r>
    </w:p>
    <w:p w:rsidR="004D4111" w:rsidRPr="00F64EC0" w:rsidRDefault="00307808">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Umowa została sporządzona w 3 jednobrzmiących egzemplarzach, 1 dla Zamawiają</w:t>
      </w:r>
      <w:r w:rsidR="001F3405">
        <w:rPr>
          <w:rFonts w:ascii="Cambria" w:eastAsia="Times New Roman" w:hAnsi="Cambria" w:cs="Arial"/>
          <w:lang w:eastAsia="ar-SA"/>
        </w:rPr>
        <w:t xml:space="preserve">cego, 1 dla Nadleśnictwa </w:t>
      </w:r>
      <w:r w:rsidR="00D13D4B">
        <w:rPr>
          <w:rFonts w:ascii="Cambria" w:eastAsia="Times New Roman" w:hAnsi="Cambria" w:cs="Arial"/>
          <w:lang w:eastAsia="ar-SA"/>
        </w:rPr>
        <w:t>Mińsk</w:t>
      </w:r>
      <w:r w:rsidRPr="00F64EC0">
        <w:rPr>
          <w:rFonts w:ascii="Cambria" w:eastAsia="Times New Roman" w:hAnsi="Cambria" w:cs="Arial"/>
          <w:lang w:eastAsia="ar-SA"/>
        </w:rPr>
        <w:t xml:space="preserve"> oraz jeden dla Wykonawcy.</w:t>
      </w:r>
    </w:p>
    <w:p w:rsidR="004D4111" w:rsidRPr="00F64EC0" w:rsidRDefault="00196294">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18</w:t>
      </w:r>
    </w:p>
    <w:p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Integralną częścią niniejszej Umowy stanowią następujące załączniki:</w:t>
      </w:r>
    </w:p>
    <w:p w:rsidR="004D4111" w:rsidRPr="00F64EC0" w:rsidRDefault="002E0B7B">
      <w:pPr>
        <w:suppressAutoHyphens/>
        <w:spacing w:before="100" w:beforeAutospacing="1" w:after="100" w:afterAutospacing="1" w:line="240" w:lineRule="auto"/>
        <w:ind w:left="993" w:hanging="567"/>
        <w:jc w:val="both"/>
        <w:rPr>
          <w:rFonts w:ascii="Cambria" w:eastAsia="Times New Roman" w:hAnsi="Cambria" w:cs="Arial"/>
          <w:lang w:eastAsia="ar-SA"/>
        </w:rPr>
      </w:pPr>
      <w:r>
        <w:rPr>
          <w:rFonts w:ascii="Cambria" w:eastAsia="Times New Roman" w:hAnsi="Cambria" w:cs="Arial"/>
          <w:lang w:eastAsia="ar-SA"/>
        </w:rPr>
        <w:t>1)</w:t>
      </w:r>
      <w:r>
        <w:rPr>
          <w:rFonts w:ascii="Cambria" w:eastAsia="Times New Roman" w:hAnsi="Cambria" w:cs="Arial"/>
          <w:lang w:eastAsia="ar-SA"/>
        </w:rPr>
        <w:tab/>
        <w:t>S</w:t>
      </w:r>
      <w:r w:rsidR="00307808" w:rsidRPr="00F64EC0">
        <w:rPr>
          <w:rFonts w:ascii="Cambria" w:eastAsia="Times New Roman" w:hAnsi="Cambria" w:cs="Arial"/>
          <w:lang w:eastAsia="ar-SA"/>
        </w:rPr>
        <w:t>WZ - Załącznik nr 1</w:t>
      </w:r>
    </w:p>
    <w:p w:rsidR="004D4111" w:rsidRPr="00F64EC0" w:rsidRDefault="00307808">
      <w:pPr>
        <w:suppressAutoHyphens/>
        <w:spacing w:before="100" w:beforeAutospacing="1" w:after="100" w:afterAutospacing="1"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Oferta Wykonawcy - załącznik nr 2</w:t>
      </w:r>
    </w:p>
    <w:tbl>
      <w:tblPr>
        <w:tblW w:w="9426" w:type="dxa"/>
        <w:tblLook w:val="04A0" w:firstRow="1" w:lastRow="0" w:firstColumn="1" w:lastColumn="0" w:noHBand="0" w:noVBand="1"/>
      </w:tblPr>
      <w:tblGrid>
        <w:gridCol w:w="4713"/>
        <w:gridCol w:w="4713"/>
      </w:tblGrid>
      <w:tr w:rsidR="00F64EC0" w:rsidRPr="00F64EC0">
        <w:trPr>
          <w:trHeight w:val="930"/>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trPr>
          <w:trHeight w:val="959"/>
        </w:trPr>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rsidR="004D4111" w:rsidRPr="00F64EC0" w:rsidRDefault="004D4111"/>
    <w:sectPr w:rsidR="004D4111" w:rsidRPr="00F64EC0">
      <w:footerReference w:type="default" r:id="rId9"/>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DED" w:rsidRDefault="00B55DED">
      <w:pPr>
        <w:spacing w:after="0" w:line="240" w:lineRule="auto"/>
      </w:pPr>
      <w:r>
        <w:separator/>
      </w:r>
    </w:p>
  </w:endnote>
  <w:endnote w:type="continuationSeparator" w:id="0">
    <w:p w:rsidR="00B55DED" w:rsidRDefault="00B55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D13D4B">
      <w:rPr>
        <w:rFonts w:ascii="Cambria" w:hAnsi="Cambria"/>
        <w:noProof/>
        <w:sz w:val="16"/>
        <w:szCs w:val="16"/>
      </w:rPr>
      <w:t>14</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DED" w:rsidRDefault="00B55DED">
      <w:pPr>
        <w:spacing w:after="0" w:line="240" w:lineRule="auto"/>
      </w:pPr>
      <w:r>
        <w:separator/>
      </w:r>
    </w:p>
  </w:footnote>
  <w:footnote w:type="continuationSeparator" w:id="0">
    <w:p w:rsidR="00B55DED" w:rsidRDefault="00B55D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000000C"/>
    <w:multiLevelType w:val="singleLevel"/>
    <w:tmpl w:val="0000000C"/>
    <w:lvl w:ilvl="0">
      <w:start w:val="1"/>
      <w:numFmt w:val="decimal"/>
      <w:lvlText w:val="%1."/>
      <w:lvlJc w:val="left"/>
      <w:pPr>
        <w:tabs>
          <w:tab w:val="num" w:pos="360"/>
        </w:tabs>
        <w:ind w:left="360" w:hanging="360"/>
      </w:pPr>
    </w:lvl>
  </w:abstractNum>
  <w:abstractNum w:abstractNumId="2" w15:restartNumberingAfterBreak="0">
    <w:nsid w:val="097E55D2"/>
    <w:multiLevelType w:val="singleLevel"/>
    <w:tmpl w:val="0000000C"/>
    <w:lvl w:ilvl="0">
      <w:start w:val="1"/>
      <w:numFmt w:val="decimal"/>
      <w:lvlText w:val="%1."/>
      <w:lvlJc w:val="left"/>
      <w:pPr>
        <w:tabs>
          <w:tab w:val="num" w:pos="360"/>
        </w:tabs>
        <w:ind w:left="360" w:hanging="360"/>
      </w:pPr>
    </w:lvl>
  </w:abstractNum>
  <w:abstractNum w:abstractNumId="3"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4"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3"/>
  </w:num>
  <w:num w:numId="5">
    <w:abstractNumId w:val="6"/>
  </w:num>
  <w:num w:numId="6">
    <w:abstractNumId w:val="4"/>
  </w:num>
  <w:num w:numId="7">
    <w:abstractNumId w:val="7"/>
  </w:num>
  <w:num w:numId="8">
    <w:abstractNumId w:val="10"/>
  </w:num>
  <w:num w:numId="9">
    <w:abstractNumId w:val="1"/>
  </w:num>
  <w:num w:numId="10">
    <w:abstractNumId w:val="2"/>
  </w:num>
  <w:num w:numId="1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Okapiec">
    <w15:presenceInfo w15:providerId="AD" w15:userId="S-1-5-21-1258824510-3303949563-3469234235-51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A6"/>
    <w:rsid w:val="00036645"/>
    <w:rsid w:val="000529DC"/>
    <w:rsid w:val="00064713"/>
    <w:rsid w:val="00074907"/>
    <w:rsid w:val="00085E0D"/>
    <w:rsid w:val="00086E2B"/>
    <w:rsid w:val="000877A1"/>
    <w:rsid w:val="000B3E31"/>
    <w:rsid w:val="000B7B2D"/>
    <w:rsid w:val="000E274C"/>
    <w:rsid w:val="000F70EC"/>
    <w:rsid w:val="00103A0B"/>
    <w:rsid w:val="00103BC9"/>
    <w:rsid w:val="001150B5"/>
    <w:rsid w:val="00117A60"/>
    <w:rsid w:val="00152C5E"/>
    <w:rsid w:val="001748F5"/>
    <w:rsid w:val="0017793A"/>
    <w:rsid w:val="001804BA"/>
    <w:rsid w:val="00182AC0"/>
    <w:rsid w:val="00196294"/>
    <w:rsid w:val="00196789"/>
    <w:rsid w:val="00196FCA"/>
    <w:rsid w:val="001A056E"/>
    <w:rsid w:val="001A148B"/>
    <w:rsid w:val="001A311F"/>
    <w:rsid w:val="001A6787"/>
    <w:rsid w:val="001B36E9"/>
    <w:rsid w:val="001B7FFD"/>
    <w:rsid w:val="001D2E71"/>
    <w:rsid w:val="001D351C"/>
    <w:rsid w:val="001E373C"/>
    <w:rsid w:val="001F09CC"/>
    <w:rsid w:val="001F3405"/>
    <w:rsid w:val="00230025"/>
    <w:rsid w:val="00243CD7"/>
    <w:rsid w:val="002650AB"/>
    <w:rsid w:val="00266D11"/>
    <w:rsid w:val="002753A3"/>
    <w:rsid w:val="002921CD"/>
    <w:rsid w:val="002C1242"/>
    <w:rsid w:val="002D6014"/>
    <w:rsid w:val="002E08A4"/>
    <w:rsid w:val="002E0B7B"/>
    <w:rsid w:val="00307808"/>
    <w:rsid w:val="003164D3"/>
    <w:rsid w:val="003173E6"/>
    <w:rsid w:val="00320E1F"/>
    <w:rsid w:val="00333BB4"/>
    <w:rsid w:val="00334D33"/>
    <w:rsid w:val="0033732C"/>
    <w:rsid w:val="003415E8"/>
    <w:rsid w:val="00370D31"/>
    <w:rsid w:val="003720DC"/>
    <w:rsid w:val="00376B93"/>
    <w:rsid w:val="0038380A"/>
    <w:rsid w:val="003A484E"/>
    <w:rsid w:val="003B7FB4"/>
    <w:rsid w:val="003C1D3C"/>
    <w:rsid w:val="003C2630"/>
    <w:rsid w:val="003E2E0D"/>
    <w:rsid w:val="003F2729"/>
    <w:rsid w:val="00446133"/>
    <w:rsid w:val="004673D7"/>
    <w:rsid w:val="00482699"/>
    <w:rsid w:val="004847A1"/>
    <w:rsid w:val="0048551E"/>
    <w:rsid w:val="004952E0"/>
    <w:rsid w:val="004C070D"/>
    <w:rsid w:val="004C7E33"/>
    <w:rsid w:val="004D0F17"/>
    <w:rsid w:val="004D4111"/>
    <w:rsid w:val="004F1E69"/>
    <w:rsid w:val="00530055"/>
    <w:rsid w:val="00534E95"/>
    <w:rsid w:val="005837FC"/>
    <w:rsid w:val="0059539D"/>
    <w:rsid w:val="005C6236"/>
    <w:rsid w:val="005D0693"/>
    <w:rsid w:val="005D4C81"/>
    <w:rsid w:val="005F507B"/>
    <w:rsid w:val="005F5409"/>
    <w:rsid w:val="006008C3"/>
    <w:rsid w:val="00604847"/>
    <w:rsid w:val="00611C5E"/>
    <w:rsid w:val="006161DA"/>
    <w:rsid w:val="00627E8C"/>
    <w:rsid w:val="00631EEC"/>
    <w:rsid w:val="00661664"/>
    <w:rsid w:val="006637FE"/>
    <w:rsid w:val="00683D51"/>
    <w:rsid w:val="006862B1"/>
    <w:rsid w:val="00686483"/>
    <w:rsid w:val="006B4FA1"/>
    <w:rsid w:val="006B7D9F"/>
    <w:rsid w:val="006C3E93"/>
    <w:rsid w:val="006C7F4C"/>
    <w:rsid w:val="006F1196"/>
    <w:rsid w:val="006F1DC6"/>
    <w:rsid w:val="00702B56"/>
    <w:rsid w:val="00713467"/>
    <w:rsid w:val="00713576"/>
    <w:rsid w:val="007255F5"/>
    <w:rsid w:val="007272A6"/>
    <w:rsid w:val="00734D71"/>
    <w:rsid w:val="00757768"/>
    <w:rsid w:val="007720EF"/>
    <w:rsid w:val="00792151"/>
    <w:rsid w:val="007A45D3"/>
    <w:rsid w:val="007A5F30"/>
    <w:rsid w:val="007B43D0"/>
    <w:rsid w:val="007B7677"/>
    <w:rsid w:val="007C7373"/>
    <w:rsid w:val="007D3077"/>
    <w:rsid w:val="00814FEA"/>
    <w:rsid w:val="00824F2B"/>
    <w:rsid w:val="00834BDD"/>
    <w:rsid w:val="00836013"/>
    <w:rsid w:val="008609A9"/>
    <w:rsid w:val="0087285A"/>
    <w:rsid w:val="0087300B"/>
    <w:rsid w:val="00883457"/>
    <w:rsid w:val="008A3E4D"/>
    <w:rsid w:val="008A4C30"/>
    <w:rsid w:val="008E7663"/>
    <w:rsid w:val="008F5318"/>
    <w:rsid w:val="00900DBC"/>
    <w:rsid w:val="00913BDB"/>
    <w:rsid w:val="00963D8D"/>
    <w:rsid w:val="00985E09"/>
    <w:rsid w:val="00990A5E"/>
    <w:rsid w:val="009919AA"/>
    <w:rsid w:val="0099565D"/>
    <w:rsid w:val="00995E4B"/>
    <w:rsid w:val="009972C7"/>
    <w:rsid w:val="009B5D9B"/>
    <w:rsid w:val="009D62D1"/>
    <w:rsid w:val="009F3E8E"/>
    <w:rsid w:val="00A11484"/>
    <w:rsid w:val="00A15F88"/>
    <w:rsid w:val="00A2006D"/>
    <w:rsid w:val="00A20DD0"/>
    <w:rsid w:val="00A263E4"/>
    <w:rsid w:val="00A52681"/>
    <w:rsid w:val="00A601FF"/>
    <w:rsid w:val="00A61D1C"/>
    <w:rsid w:val="00A8421E"/>
    <w:rsid w:val="00A9150A"/>
    <w:rsid w:val="00A964AC"/>
    <w:rsid w:val="00AB458E"/>
    <w:rsid w:val="00AB4F2C"/>
    <w:rsid w:val="00AB4F3D"/>
    <w:rsid w:val="00AB7018"/>
    <w:rsid w:val="00AC7E79"/>
    <w:rsid w:val="00AE627A"/>
    <w:rsid w:val="00AF1F92"/>
    <w:rsid w:val="00AF60CC"/>
    <w:rsid w:val="00B01614"/>
    <w:rsid w:val="00B10A54"/>
    <w:rsid w:val="00B22106"/>
    <w:rsid w:val="00B2792F"/>
    <w:rsid w:val="00B45D45"/>
    <w:rsid w:val="00B51053"/>
    <w:rsid w:val="00B55DED"/>
    <w:rsid w:val="00B630A7"/>
    <w:rsid w:val="00B70BF9"/>
    <w:rsid w:val="00B90F3C"/>
    <w:rsid w:val="00BB28E2"/>
    <w:rsid w:val="00BB3403"/>
    <w:rsid w:val="00BC0C1D"/>
    <w:rsid w:val="00BC1F5E"/>
    <w:rsid w:val="00BC3375"/>
    <w:rsid w:val="00BC6BBB"/>
    <w:rsid w:val="00BD2E1C"/>
    <w:rsid w:val="00BE4282"/>
    <w:rsid w:val="00BE60A0"/>
    <w:rsid w:val="00BF40E2"/>
    <w:rsid w:val="00C3735F"/>
    <w:rsid w:val="00C81010"/>
    <w:rsid w:val="00C97FA6"/>
    <w:rsid w:val="00CB15F0"/>
    <w:rsid w:val="00CC7E50"/>
    <w:rsid w:val="00D07953"/>
    <w:rsid w:val="00D13D4B"/>
    <w:rsid w:val="00D22563"/>
    <w:rsid w:val="00D32B5B"/>
    <w:rsid w:val="00D43EAA"/>
    <w:rsid w:val="00D64B95"/>
    <w:rsid w:val="00D70241"/>
    <w:rsid w:val="00D76679"/>
    <w:rsid w:val="00D83639"/>
    <w:rsid w:val="00D903DE"/>
    <w:rsid w:val="00DB2AD9"/>
    <w:rsid w:val="00DB757E"/>
    <w:rsid w:val="00DD16AD"/>
    <w:rsid w:val="00DD6F7A"/>
    <w:rsid w:val="00DF713C"/>
    <w:rsid w:val="00E0233E"/>
    <w:rsid w:val="00E140AF"/>
    <w:rsid w:val="00E27FFE"/>
    <w:rsid w:val="00E35A32"/>
    <w:rsid w:val="00E4098D"/>
    <w:rsid w:val="00E73650"/>
    <w:rsid w:val="00E75A00"/>
    <w:rsid w:val="00E93528"/>
    <w:rsid w:val="00EC0AA6"/>
    <w:rsid w:val="00EC3CAA"/>
    <w:rsid w:val="00F159A4"/>
    <w:rsid w:val="00F16E1C"/>
    <w:rsid w:val="00F27093"/>
    <w:rsid w:val="00F64EC0"/>
    <w:rsid w:val="00F83A8B"/>
    <w:rsid w:val="00F925DC"/>
    <w:rsid w:val="00F9514F"/>
    <w:rsid w:val="00F97954"/>
    <w:rsid w:val="00FA69A2"/>
    <w:rsid w:val="00FB0F7D"/>
    <w:rsid w:val="00FB14D1"/>
    <w:rsid w:val="00FE1730"/>
    <w:rsid w:val="00FF4FC3"/>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F8C"/>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1DBA1F-96CE-40C9-B68B-4B6DCBD3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5120</Words>
  <Characters>30722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Piotr Okapiec</cp:lastModifiedBy>
  <cp:revision>10</cp:revision>
  <cp:lastPrinted>2020-09-21T09:43:00Z</cp:lastPrinted>
  <dcterms:created xsi:type="dcterms:W3CDTF">2021-12-16T09:41:00Z</dcterms:created>
  <dcterms:modified xsi:type="dcterms:W3CDTF">2022-01-04T07:34:00Z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